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6D1B81">
      <w:pPr>
        <w:pStyle w:val="aa"/>
        <w:rPr>
          <w:sz w:val="28"/>
          <w:szCs w:val="28"/>
          <w:lang w:val="ru-RU"/>
        </w:rPr>
      </w:pPr>
    </w:p>
    <w:p w:rsidR="00002B3B" w:rsidRPr="00802FFA" w:rsidRDefault="00E215AA" w:rsidP="001C037E">
      <w:pPr>
        <w:pStyle w:val="aa"/>
        <w:jc w:val="center"/>
        <w:rPr>
          <w:sz w:val="28"/>
          <w:szCs w:val="28"/>
          <w:lang w:val="ru-RU"/>
        </w:rPr>
      </w:pPr>
      <w:r w:rsidRPr="00E215A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02FFA" w:rsidRDefault="0099320D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A13E3F" w:rsidRDefault="0099320D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КРАСНОЯРСКОГО КРАЯ</w:t>
      </w:r>
    </w:p>
    <w:p w:rsidR="00987B6E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</w:p>
    <w:p w:rsidR="00987B6E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ПОСТАНОВЛЕНИЕ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</w:p>
    <w:p w:rsidR="00987B6E" w:rsidRPr="00A13E3F" w:rsidRDefault="00B71D2E" w:rsidP="00A13E3F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</w:t>
      </w:r>
      <w:r w:rsidR="008D1483">
        <w:rPr>
          <w:sz w:val="28"/>
          <w:szCs w:val="28"/>
          <w:lang w:val="ru-RU"/>
        </w:rPr>
        <w:t>.11.202</w:t>
      </w:r>
      <w:r w:rsidR="003865BF">
        <w:rPr>
          <w:sz w:val="28"/>
          <w:szCs w:val="28"/>
          <w:lang w:val="ru-RU"/>
        </w:rPr>
        <w:t>5</w:t>
      </w:r>
      <w:r w:rsidR="00C865D2" w:rsidRPr="00A13E3F">
        <w:rPr>
          <w:sz w:val="28"/>
          <w:szCs w:val="28"/>
          <w:lang w:val="ru-RU"/>
        </w:rPr>
        <w:t xml:space="preserve">               </w:t>
      </w:r>
      <w:r w:rsidR="00987B6E" w:rsidRPr="00A13E3F">
        <w:rPr>
          <w:sz w:val="28"/>
          <w:szCs w:val="28"/>
          <w:lang w:val="ru-RU"/>
        </w:rPr>
        <w:t xml:space="preserve">                      </w:t>
      </w:r>
      <w:r w:rsidR="00A2487A" w:rsidRPr="00A13E3F">
        <w:rPr>
          <w:sz w:val="28"/>
          <w:szCs w:val="28"/>
          <w:lang w:val="ru-RU"/>
        </w:rPr>
        <w:t xml:space="preserve">  </w:t>
      </w:r>
      <w:r w:rsidR="00987B6E" w:rsidRPr="00A13E3F">
        <w:rPr>
          <w:sz w:val="28"/>
          <w:szCs w:val="28"/>
          <w:lang w:val="ru-RU"/>
        </w:rPr>
        <w:t>п. Абан</w:t>
      </w:r>
      <w:r w:rsidR="00C865D2" w:rsidRPr="00A13E3F">
        <w:rPr>
          <w:sz w:val="28"/>
          <w:szCs w:val="28"/>
          <w:lang w:val="ru-RU"/>
        </w:rPr>
        <w:t xml:space="preserve">       </w:t>
      </w:r>
      <w:r w:rsidR="00987B6E" w:rsidRPr="00A13E3F">
        <w:rPr>
          <w:sz w:val="28"/>
          <w:szCs w:val="28"/>
          <w:lang w:val="ru-RU"/>
        </w:rPr>
        <w:t xml:space="preserve">     </w:t>
      </w:r>
      <w:r w:rsidR="006852DE" w:rsidRPr="00A13E3F">
        <w:rPr>
          <w:sz w:val="28"/>
          <w:szCs w:val="28"/>
          <w:lang w:val="ru-RU"/>
        </w:rPr>
        <w:t xml:space="preserve">                   </w:t>
      </w:r>
      <w:r w:rsidR="00EF3B29" w:rsidRPr="00A13E3F">
        <w:rPr>
          <w:sz w:val="28"/>
          <w:szCs w:val="28"/>
          <w:lang w:val="ru-RU"/>
        </w:rPr>
        <w:t xml:space="preserve">         </w:t>
      </w:r>
      <w:r w:rsidR="006852DE" w:rsidRPr="00A13E3F">
        <w:rPr>
          <w:sz w:val="28"/>
          <w:szCs w:val="28"/>
          <w:lang w:val="ru-RU"/>
        </w:rPr>
        <w:t>№</w:t>
      </w:r>
      <w:r w:rsidR="003865B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483</w:t>
      </w:r>
      <w:r w:rsidR="00DB4AD5" w:rsidRPr="00A13E3F">
        <w:rPr>
          <w:sz w:val="28"/>
          <w:szCs w:val="28"/>
          <w:lang w:val="ru-RU"/>
        </w:rPr>
        <w:t>-п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</w:p>
    <w:p w:rsidR="00711CAF" w:rsidRPr="00A13E3F" w:rsidRDefault="003865BF" w:rsidP="00A13E3F">
      <w:pPr>
        <w:pStyle w:val="aa"/>
        <w:jc w:val="center"/>
        <w:rPr>
          <w:sz w:val="28"/>
          <w:szCs w:val="28"/>
          <w:lang w:val="ru-RU"/>
        </w:rPr>
      </w:pPr>
      <w:r w:rsidRPr="003865BF">
        <w:rPr>
          <w:sz w:val="28"/>
          <w:szCs w:val="28"/>
          <w:lang w:val="ru-RU"/>
        </w:rPr>
        <w:t>Об утверждении муниципальной программы Абанского муниципального округа</w:t>
      </w:r>
      <w:r w:rsidRPr="00A13E3F">
        <w:rPr>
          <w:sz w:val="28"/>
          <w:szCs w:val="28"/>
          <w:lang w:val="ru-RU"/>
        </w:rPr>
        <w:t xml:space="preserve"> </w:t>
      </w:r>
      <w:r w:rsidR="00711CAF" w:rsidRPr="00A13E3F">
        <w:rPr>
          <w:sz w:val="28"/>
          <w:szCs w:val="28"/>
          <w:lang w:val="ru-RU"/>
        </w:rPr>
        <w:t>«Содействие развитию физической культуры</w:t>
      </w:r>
      <w:r w:rsidR="00A75BD2">
        <w:rPr>
          <w:sz w:val="28"/>
          <w:szCs w:val="28"/>
          <w:lang w:val="ru-RU"/>
        </w:rPr>
        <w:t xml:space="preserve"> </w:t>
      </w:r>
      <w:r w:rsidR="00711CAF" w:rsidRPr="00A13E3F">
        <w:rPr>
          <w:sz w:val="28"/>
          <w:szCs w:val="28"/>
          <w:lang w:val="ru-RU"/>
        </w:rPr>
        <w:t>и спорта»</w:t>
      </w:r>
    </w:p>
    <w:p w:rsidR="00EB1076" w:rsidRPr="00A13E3F" w:rsidRDefault="00EB1076" w:rsidP="00A13E3F">
      <w:pPr>
        <w:pStyle w:val="aa"/>
        <w:jc w:val="center"/>
        <w:rPr>
          <w:sz w:val="28"/>
          <w:szCs w:val="28"/>
          <w:lang w:val="ru-RU"/>
        </w:rPr>
      </w:pPr>
    </w:p>
    <w:p w:rsidR="00DA3F8B" w:rsidRDefault="00DA3F8B" w:rsidP="00DA3F8B">
      <w:pPr>
        <w:pStyle w:val="aa"/>
        <w:jc w:val="both"/>
        <w:rPr>
          <w:sz w:val="28"/>
          <w:szCs w:val="28"/>
          <w:lang w:val="ru-RU"/>
        </w:rPr>
      </w:pPr>
    </w:p>
    <w:p w:rsidR="003865BF" w:rsidRDefault="003865BF" w:rsidP="003865BF">
      <w:pPr>
        <w:pStyle w:val="ConsPlusNormal"/>
        <w:widowControl/>
        <w:tabs>
          <w:tab w:val="left" w:pos="165"/>
          <w:tab w:val="center" w:pos="720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142BD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формировании и реализации», распоряжением администрации Абанского района от 01.09.2025 № 367-р «Об утверждении Перечня муниципальных программ Абанского муниципального округа», руководствуясь </w:t>
      </w:r>
      <w:r w:rsidRPr="00B142BD">
        <w:rPr>
          <w:rFonts w:ascii="Times New Roman" w:hAnsi="Times New Roman" w:cs="Times New Roman"/>
          <w:sz w:val="28"/>
          <w:szCs w:val="28"/>
        </w:rPr>
        <w:t xml:space="preserve">статьями 43, 44 Устава Абанского района Красноярского края, </w:t>
      </w:r>
      <w:proofErr w:type="gramEnd"/>
    </w:p>
    <w:p w:rsidR="003865BF" w:rsidRPr="00B142BD" w:rsidRDefault="003865BF" w:rsidP="003865BF">
      <w:pPr>
        <w:pStyle w:val="ConsPlusNormal"/>
        <w:widowControl/>
        <w:tabs>
          <w:tab w:val="left" w:pos="165"/>
          <w:tab w:val="center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865BF" w:rsidRPr="003865BF" w:rsidRDefault="003865BF" w:rsidP="003865BF">
      <w:pPr>
        <w:pStyle w:val="aa"/>
        <w:ind w:firstLine="708"/>
        <w:jc w:val="both"/>
        <w:rPr>
          <w:sz w:val="28"/>
          <w:szCs w:val="28"/>
          <w:lang w:val="ru-RU"/>
        </w:rPr>
      </w:pPr>
      <w:r w:rsidRPr="003865BF">
        <w:rPr>
          <w:sz w:val="28"/>
          <w:szCs w:val="28"/>
          <w:lang w:val="ru-RU"/>
        </w:rPr>
        <w:t xml:space="preserve">1. Утвердить муниципальную программу Абанского муниципального округа </w:t>
      </w:r>
      <w:r w:rsidRPr="00A13E3F">
        <w:rPr>
          <w:sz w:val="28"/>
          <w:szCs w:val="28"/>
          <w:lang w:val="ru-RU"/>
        </w:rPr>
        <w:t>«Содействие развитию физической культуры</w:t>
      </w:r>
      <w:r>
        <w:rPr>
          <w:sz w:val="28"/>
          <w:szCs w:val="28"/>
          <w:lang w:val="ru-RU"/>
        </w:rPr>
        <w:t xml:space="preserve"> </w:t>
      </w:r>
      <w:r w:rsidRPr="00A13E3F">
        <w:rPr>
          <w:sz w:val="28"/>
          <w:szCs w:val="28"/>
          <w:lang w:val="ru-RU"/>
        </w:rPr>
        <w:t>и спорта»</w:t>
      </w:r>
      <w:r w:rsidRPr="003865BF">
        <w:rPr>
          <w:sz w:val="28"/>
          <w:szCs w:val="28"/>
          <w:lang w:val="ru-RU"/>
        </w:rPr>
        <w:t>, согласно приложению.</w:t>
      </w:r>
    </w:p>
    <w:p w:rsidR="005840E0" w:rsidRDefault="003865BF" w:rsidP="0010570C">
      <w:pPr>
        <w:pStyle w:val="aa"/>
        <w:ind w:firstLine="708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 xml:space="preserve">2. </w:t>
      </w:r>
      <w:r w:rsidR="00447865" w:rsidRPr="00ED0ACA">
        <w:rPr>
          <w:sz w:val="28"/>
          <w:szCs w:val="28"/>
          <w:lang w:val="ru-RU"/>
        </w:rPr>
        <w:t>Признать утратившим силу</w:t>
      </w:r>
      <w:r w:rsidR="00ED0ACA">
        <w:rPr>
          <w:sz w:val="28"/>
          <w:szCs w:val="28"/>
          <w:lang w:val="ru-RU"/>
        </w:rPr>
        <w:t>:</w:t>
      </w:r>
      <w:r w:rsidR="00ED0ACA" w:rsidRPr="00ED0ACA">
        <w:rPr>
          <w:sz w:val="28"/>
          <w:szCs w:val="28"/>
          <w:lang w:val="ru-RU"/>
        </w:rPr>
        <w:t xml:space="preserve"> </w:t>
      </w:r>
    </w:p>
    <w:p w:rsidR="00A37699" w:rsidRDefault="00ED0ACA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от </w:t>
      </w:r>
      <w:r w:rsidRPr="00ED0ACA">
        <w:rPr>
          <w:sz w:val="28"/>
          <w:szCs w:val="28"/>
          <w:lang w:val="ru-RU"/>
        </w:rPr>
        <w:t>28.10.2013 №</w:t>
      </w:r>
      <w:r w:rsidR="004C7814">
        <w:rPr>
          <w:sz w:val="28"/>
          <w:szCs w:val="28"/>
          <w:lang w:val="ru-RU"/>
        </w:rPr>
        <w:t xml:space="preserve"> </w:t>
      </w:r>
      <w:r w:rsidRPr="00ED0ACA">
        <w:rPr>
          <w:sz w:val="28"/>
          <w:szCs w:val="28"/>
          <w:lang w:val="ru-RU"/>
        </w:rPr>
        <w:t>1441-п</w:t>
      </w:r>
      <w:r>
        <w:rPr>
          <w:sz w:val="28"/>
          <w:szCs w:val="28"/>
          <w:lang w:val="ru-RU"/>
        </w:rPr>
        <w:t xml:space="preserve"> «</w:t>
      </w:r>
      <w:r w:rsidRPr="00ED0ACA">
        <w:rPr>
          <w:sz w:val="28"/>
          <w:szCs w:val="28"/>
          <w:lang w:val="ru-RU"/>
        </w:rPr>
        <w:t>Об утверждении муниципальной программы</w:t>
      </w:r>
      <w:r w:rsidR="005840E0">
        <w:rPr>
          <w:sz w:val="28"/>
          <w:szCs w:val="28"/>
          <w:lang w:val="ru-RU"/>
        </w:rPr>
        <w:t xml:space="preserve"> </w:t>
      </w:r>
      <w:r w:rsidRPr="00ED0ACA">
        <w:rPr>
          <w:sz w:val="28"/>
          <w:szCs w:val="28"/>
          <w:lang w:val="ru-RU"/>
        </w:rPr>
        <w:t>«Содействие развитию физической культуры</w:t>
      </w:r>
      <w:r>
        <w:rPr>
          <w:sz w:val="28"/>
          <w:szCs w:val="28"/>
          <w:lang w:val="ru-RU"/>
        </w:rPr>
        <w:t xml:space="preserve"> </w:t>
      </w:r>
      <w:r w:rsidRPr="00ED0ACA">
        <w:rPr>
          <w:sz w:val="28"/>
          <w:szCs w:val="28"/>
          <w:lang w:val="ru-RU"/>
        </w:rPr>
        <w:t xml:space="preserve">и спорта в </w:t>
      </w:r>
      <w:proofErr w:type="spellStart"/>
      <w:r w:rsidRPr="00ED0ACA">
        <w:rPr>
          <w:sz w:val="28"/>
          <w:szCs w:val="28"/>
          <w:lang w:val="ru-RU"/>
        </w:rPr>
        <w:t>Абанском</w:t>
      </w:r>
      <w:proofErr w:type="spellEnd"/>
      <w:r w:rsidRPr="00ED0ACA">
        <w:rPr>
          <w:sz w:val="28"/>
          <w:szCs w:val="28"/>
          <w:lang w:val="ru-RU"/>
        </w:rPr>
        <w:t xml:space="preserve"> районе»</w:t>
      </w:r>
      <w:r>
        <w:rPr>
          <w:sz w:val="28"/>
          <w:szCs w:val="28"/>
          <w:lang w:val="ru-RU"/>
        </w:rPr>
        <w:t>»;</w:t>
      </w:r>
    </w:p>
    <w:p w:rsidR="00A37699" w:rsidRDefault="00ED0ACA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28.10.2014 №</w:t>
      </w:r>
      <w:r w:rsidR="00CC225E"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1497-п</w:t>
      </w:r>
      <w:r w:rsidR="00CC225E">
        <w:rPr>
          <w:sz w:val="28"/>
          <w:szCs w:val="28"/>
          <w:lang w:val="ru-RU"/>
        </w:rPr>
        <w:t xml:space="preserve"> </w:t>
      </w:r>
      <w:r w:rsidR="005840E0">
        <w:rPr>
          <w:sz w:val="28"/>
          <w:szCs w:val="28"/>
          <w:lang w:val="ru-RU"/>
        </w:rPr>
        <w:t>«О</w:t>
      </w:r>
      <w:r>
        <w:rPr>
          <w:sz w:val="28"/>
          <w:szCs w:val="28"/>
          <w:lang w:val="ru-RU"/>
        </w:rPr>
        <w:t xml:space="preserve"> внесении изменений в </w:t>
      </w:r>
      <w:r w:rsidR="005840E0">
        <w:rPr>
          <w:sz w:val="28"/>
          <w:szCs w:val="28"/>
          <w:lang w:val="ru-RU"/>
        </w:rPr>
        <w:t>П</w:t>
      </w:r>
      <w:r w:rsidRPr="00ED0ACA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от </w:t>
      </w:r>
      <w:r w:rsidRPr="00ED0ACA">
        <w:rPr>
          <w:sz w:val="28"/>
          <w:szCs w:val="28"/>
          <w:lang w:val="ru-RU"/>
        </w:rPr>
        <w:t>28.10.2013 №1441-п»</w:t>
      </w:r>
      <w:r>
        <w:rPr>
          <w:sz w:val="28"/>
          <w:szCs w:val="28"/>
          <w:lang w:val="ru-RU"/>
        </w:rPr>
        <w:t>;</w:t>
      </w:r>
    </w:p>
    <w:p w:rsidR="00A37699" w:rsidRDefault="004C7814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1</w:t>
      </w:r>
      <w:r w:rsidR="00CC225E" w:rsidRPr="00ED0ACA">
        <w:rPr>
          <w:sz w:val="28"/>
          <w:szCs w:val="28"/>
          <w:lang w:val="ru-RU"/>
        </w:rPr>
        <w:t>2.1</w:t>
      </w:r>
      <w:r w:rsidR="00CC225E">
        <w:rPr>
          <w:sz w:val="28"/>
          <w:szCs w:val="28"/>
          <w:lang w:val="ru-RU"/>
        </w:rPr>
        <w:t>1</w:t>
      </w:r>
      <w:r w:rsidR="00CC225E" w:rsidRPr="00ED0ACA">
        <w:rPr>
          <w:sz w:val="28"/>
          <w:szCs w:val="28"/>
          <w:lang w:val="ru-RU"/>
        </w:rPr>
        <w:t>.2014 №</w:t>
      </w:r>
      <w:r w:rsidR="00CC225E"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1</w:t>
      </w:r>
      <w:r w:rsidR="00CC225E">
        <w:rPr>
          <w:sz w:val="28"/>
          <w:szCs w:val="28"/>
          <w:lang w:val="ru-RU"/>
        </w:rPr>
        <w:t>601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изменений в П</w:t>
      </w:r>
      <w:r w:rsidRPr="00ED0ACA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от </w:t>
      </w:r>
      <w:r w:rsidRPr="00ED0ACA">
        <w:rPr>
          <w:sz w:val="28"/>
          <w:szCs w:val="28"/>
          <w:lang w:val="ru-RU"/>
        </w:rPr>
        <w:t>28.10.2013 №1441-п»</w:t>
      </w:r>
      <w:r>
        <w:rPr>
          <w:sz w:val="28"/>
          <w:szCs w:val="28"/>
          <w:lang w:val="ru-RU"/>
        </w:rPr>
        <w:t>;</w:t>
      </w:r>
    </w:p>
    <w:p w:rsidR="00A37699" w:rsidRDefault="004C7814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05</w:t>
      </w:r>
      <w:r w:rsidR="00CC225E" w:rsidRPr="00ED0ACA">
        <w:rPr>
          <w:sz w:val="28"/>
          <w:szCs w:val="28"/>
          <w:lang w:val="ru-RU"/>
        </w:rPr>
        <w:t>.1</w:t>
      </w:r>
      <w:r w:rsidR="00CC225E">
        <w:rPr>
          <w:sz w:val="28"/>
          <w:szCs w:val="28"/>
          <w:lang w:val="ru-RU"/>
        </w:rPr>
        <w:t>1</w:t>
      </w:r>
      <w:r w:rsidR="00CC225E" w:rsidRPr="00ED0ACA">
        <w:rPr>
          <w:sz w:val="28"/>
          <w:szCs w:val="28"/>
          <w:lang w:val="ru-RU"/>
        </w:rPr>
        <w:t>.201</w:t>
      </w:r>
      <w:r w:rsidR="00CC225E">
        <w:rPr>
          <w:sz w:val="28"/>
          <w:szCs w:val="28"/>
          <w:lang w:val="ru-RU"/>
        </w:rPr>
        <w:t>5</w:t>
      </w:r>
      <w:r w:rsidR="00CC225E" w:rsidRPr="00ED0ACA">
        <w:rPr>
          <w:sz w:val="28"/>
          <w:szCs w:val="28"/>
          <w:lang w:val="ru-RU"/>
        </w:rPr>
        <w:t xml:space="preserve"> №</w:t>
      </w:r>
      <w:r w:rsidR="00CC225E">
        <w:rPr>
          <w:sz w:val="28"/>
          <w:szCs w:val="28"/>
          <w:lang w:val="ru-RU"/>
        </w:rPr>
        <w:t xml:space="preserve"> 609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изменений в П</w:t>
      </w:r>
      <w:r w:rsidRPr="00ED0ACA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от </w:t>
      </w:r>
      <w:r w:rsidRPr="00ED0ACA">
        <w:rPr>
          <w:sz w:val="28"/>
          <w:szCs w:val="28"/>
          <w:lang w:val="ru-RU"/>
        </w:rPr>
        <w:t>28.10.2013 №1441-п»</w:t>
      </w:r>
      <w:r>
        <w:rPr>
          <w:sz w:val="28"/>
          <w:szCs w:val="28"/>
          <w:lang w:val="ru-RU"/>
        </w:rPr>
        <w:t>;</w:t>
      </w:r>
    </w:p>
    <w:p w:rsidR="00A37699" w:rsidRDefault="004C7814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30.12.2015 №</w:t>
      </w:r>
      <w:r w:rsidR="00CC225E"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842-п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="005840E0" w:rsidRPr="005840E0">
        <w:rPr>
          <w:sz w:val="28"/>
          <w:szCs w:val="28"/>
          <w:lang w:val="ru-RU"/>
        </w:rPr>
        <w:t xml:space="preserve">О внесении изменений в муниципальную программу «Содействие развитию физической культуры и спорта в </w:t>
      </w:r>
      <w:proofErr w:type="spellStart"/>
      <w:r w:rsidR="005840E0" w:rsidRPr="005840E0">
        <w:rPr>
          <w:sz w:val="28"/>
          <w:szCs w:val="28"/>
          <w:lang w:val="ru-RU"/>
        </w:rPr>
        <w:t>Абанском</w:t>
      </w:r>
      <w:proofErr w:type="spellEnd"/>
      <w:r w:rsidR="005840E0" w:rsidRPr="005840E0">
        <w:rPr>
          <w:sz w:val="28"/>
          <w:szCs w:val="28"/>
          <w:lang w:val="ru-RU"/>
        </w:rPr>
        <w:t xml:space="preserve"> районе», утвержденную </w:t>
      </w:r>
      <w:r w:rsidR="005840E0" w:rsidRPr="008C3CCD">
        <w:rPr>
          <w:sz w:val="28"/>
          <w:szCs w:val="28"/>
          <w:lang w:val="ru-RU"/>
        </w:rPr>
        <w:t>Постановлением администрации Абанского района от 28.10.2013 №1441-п</w:t>
      </w:r>
      <w:r>
        <w:rPr>
          <w:sz w:val="28"/>
          <w:szCs w:val="28"/>
          <w:lang w:val="ru-RU"/>
        </w:rPr>
        <w:t>»</w:t>
      </w:r>
      <w:r w:rsidRPr="00ED0ACA">
        <w:rPr>
          <w:sz w:val="28"/>
          <w:szCs w:val="28"/>
          <w:lang w:val="ru-RU"/>
        </w:rPr>
        <w:t>;</w:t>
      </w:r>
    </w:p>
    <w:p w:rsidR="00A37699" w:rsidRDefault="008C3CCD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lastRenderedPageBreak/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09.11.2016 № 350-п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5840E0">
        <w:rPr>
          <w:sz w:val="28"/>
          <w:szCs w:val="28"/>
          <w:lang w:val="ru-RU"/>
        </w:rPr>
        <w:t xml:space="preserve">О внесении изменений в </w:t>
      </w:r>
      <w:r>
        <w:rPr>
          <w:sz w:val="28"/>
          <w:szCs w:val="28"/>
          <w:lang w:val="ru-RU"/>
        </w:rPr>
        <w:t>М</w:t>
      </w:r>
      <w:r w:rsidRPr="005840E0">
        <w:rPr>
          <w:sz w:val="28"/>
          <w:szCs w:val="28"/>
          <w:lang w:val="ru-RU"/>
        </w:rPr>
        <w:t xml:space="preserve">униципальную программу «Содействие развитию физической культуры и спорта в </w:t>
      </w:r>
      <w:proofErr w:type="spellStart"/>
      <w:r w:rsidRPr="005840E0">
        <w:rPr>
          <w:sz w:val="28"/>
          <w:szCs w:val="28"/>
          <w:lang w:val="ru-RU"/>
        </w:rPr>
        <w:t>Абанском</w:t>
      </w:r>
      <w:proofErr w:type="spellEnd"/>
      <w:r w:rsidRPr="005840E0">
        <w:rPr>
          <w:sz w:val="28"/>
          <w:szCs w:val="28"/>
          <w:lang w:val="ru-RU"/>
        </w:rPr>
        <w:t xml:space="preserve"> районе», утвержденную </w:t>
      </w:r>
      <w:r w:rsidRPr="008C3CCD">
        <w:rPr>
          <w:sz w:val="28"/>
          <w:szCs w:val="28"/>
          <w:lang w:val="ru-RU"/>
        </w:rPr>
        <w:t>Постановлением администрации Абанского района от 28.10.2013 №1441-п</w:t>
      </w:r>
      <w:r>
        <w:rPr>
          <w:sz w:val="28"/>
          <w:szCs w:val="28"/>
          <w:lang w:val="ru-RU"/>
        </w:rPr>
        <w:t>»</w:t>
      </w:r>
      <w:r w:rsidRPr="00ED0ACA">
        <w:rPr>
          <w:sz w:val="28"/>
          <w:szCs w:val="28"/>
          <w:lang w:val="ru-RU"/>
        </w:rPr>
        <w:t>;</w:t>
      </w:r>
    </w:p>
    <w:p w:rsidR="00A37699" w:rsidRDefault="001E4499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02.08.2017 № 352-п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9A72D0">
      <w:pPr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>
        <w:rPr>
          <w:sz w:val="28"/>
          <w:szCs w:val="28"/>
          <w:lang w:val="ru-RU"/>
        </w:rPr>
        <w:t>от</w:t>
      </w:r>
      <w:r w:rsidR="00CC225E" w:rsidRPr="00ED0ACA">
        <w:rPr>
          <w:sz w:val="28"/>
          <w:szCs w:val="28"/>
          <w:lang w:val="ru-RU"/>
        </w:rPr>
        <w:t xml:space="preserve"> </w:t>
      </w:r>
      <w:r w:rsidR="00CC225E" w:rsidRPr="009A72D0">
        <w:rPr>
          <w:sz w:val="28"/>
          <w:szCs w:val="28"/>
          <w:lang w:val="ru-RU"/>
        </w:rPr>
        <w:t>13.11.2017 № 552-п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>
        <w:rPr>
          <w:sz w:val="28"/>
          <w:szCs w:val="28"/>
          <w:lang w:val="ru-RU"/>
        </w:rPr>
        <w:t>;</w:t>
      </w:r>
    </w:p>
    <w:p w:rsidR="00A37699" w:rsidRDefault="001E4499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03.10.2018 № 436-п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1E4499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15.11.2018 № 508-п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»;</w:t>
      </w:r>
    </w:p>
    <w:p w:rsidR="00A37699" w:rsidRDefault="001E4499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30.09.2019 № 339-п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="00FD43C0" w:rsidRPr="00ED0ACA">
        <w:rPr>
          <w:sz w:val="28"/>
          <w:szCs w:val="28"/>
          <w:lang w:val="ru-RU"/>
        </w:rPr>
        <w:t>;</w:t>
      </w:r>
    </w:p>
    <w:p w:rsidR="00A37699" w:rsidRDefault="00FD43C0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>от 1</w:t>
      </w:r>
      <w:r w:rsidR="00CC225E">
        <w:rPr>
          <w:sz w:val="28"/>
          <w:szCs w:val="28"/>
          <w:lang w:val="ru-RU"/>
        </w:rPr>
        <w:t>2</w:t>
      </w:r>
      <w:r w:rsidR="00CC225E" w:rsidRPr="00ED0ACA">
        <w:rPr>
          <w:sz w:val="28"/>
          <w:szCs w:val="28"/>
          <w:lang w:val="ru-RU"/>
        </w:rPr>
        <w:t>.11.201</w:t>
      </w:r>
      <w:r w:rsidR="00CC225E">
        <w:rPr>
          <w:sz w:val="28"/>
          <w:szCs w:val="28"/>
          <w:lang w:val="ru-RU"/>
        </w:rPr>
        <w:t>9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419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FD43C0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09</w:t>
      </w:r>
      <w:r w:rsidR="00CC225E" w:rsidRPr="00ED0ACA">
        <w:rPr>
          <w:sz w:val="28"/>
          <w:szCs w:val="28"/>
          <w:lang w:val="ru-RU"/>
        </w:rPr>
        <w:t>.11.20</w:t>
      </w:r>
      <w:r w:rsidR="00CC225E">
        <w:rPr>
          <w:sz w:val="28"/>
          <w:szCs w:val="28"/>
          <w:lang w:val="ru-RU"/>
        </w:rPr>
        <w:t>20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42</w:t>
      </w:r>
      <w:r w:rsidR="00CC225E" w:rsidRPr="00ED0ACA">
        <w:rPr>
          <w:sz w:val="28"/>
          <w:szCs w:val="28"/>
          <w:lang w:val="ru-RU"/>
        </w:rPr>
        <w:t>8-п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9E4BCC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12</w:t>
      </w:r>
      <w:r w:rsidR="00CC225E" w:rsidRPr="00ED0ACA">
        <w:rPr>
          <w:sz w:val="28"/>
          <w:szCs w:val="28"/>
          <w:lang w:val="ru-RU"/>
        </w:rPr>
        <w:t>.11.20</w:t>
      </w:r>
      <w:r w:rsidR="00CC225E">
        <w:rPr>
          <w:sz w:val="28"/>
          <w:szCs w:val="28"/>
          <w:lang w:val="ru-RU"/>
        </w:rPr>
        <w:t>20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434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9E4BCC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15</w:t>
      </w:r>
      <w:r w:rsidR="00CC225E" w:rsidRPr="00ED0ACA">
        <w:rPr>
          <w:sz w:val="28"/>
          <w:szCs w:val="28"/>
          <w:lang w:val="ru-RU"/>
        </w:rPr>
        <w:t>.11.20</w:t>
      </w:r>
      <w:r w:rsidR="00CC225E">
        <w:rPr>
          <w:sz w:val="28"/>
          <w:szCs w:val="28"/>
          <w:lang w:val="ru-RU"/>
        </w:rPr>
        <w:t>21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550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«О внесении изменений в </w:t>
      </w:r>
      <w:r w:rsidRPr="009A72D0">
        <w:rPr>
          <w:sz w:val="28"/>
          <w:szCs w:val="28"/>
          <w:lang w:val="ru-RU"/>
        </w:rPr>
        <w:t xml:space="preserve">Муниципальную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9E4BCC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14</w:t>
      </w:r>
      <w:r w:rsidR="00CC225E" w:rsidRPr="00ED0ACA">
        <w:rPr>
          <w:sz w:val="28"/>
          <w:szCs w:val="28"/>
          <w:lang w:val="ru-RU"/>
        </w:rPr>
        <w:t>.11.20</w:t>
      </w:r>
      <w:r w:rsidR="00CC225E">
        <w:rPr>
          <w:sz w:val="28"/>
          <w:szCs w:val="28"/>
          <w:lang w:val="ru-RU"/>
        </w:rPr>
        <w:t>22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471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изменений в м</w:t>
      </w:r>
      <w:r w:rsidRPr="009A72D0">
        <w:rPr>
          <w:sz w:val="28"/>
          <w:szCs w:val="28"/>
          <w:lang w:val="ru-RU"/>
        </w:rPr>
        <w:t xml:space="preserve">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9E4BCC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15</w:t>
      </w:r>
      <w:r w:rsidR="00CC225E" w:rsidRPr="00ED0ACA">
        <w:rPr>
          <w:sz w:val="28"/>
          <w:szCs w:val="28"/>
          <w:lang w:val="ru-RU"/>
        </w:rPr>
        <w:t>.11.20</w:t>
      </w:r>
      <w:r w:rsidR="00CC225E">
        <w:rPr>
          <w:sz w:val="28"/>
          <w:szCs w:val="28"/>
          <w:lang w:val="ru-RU"/>
        </w:rPr>
        <w:t>23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457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изменений в м</w:t>
      </w:r>
      <w:r w:rsidRPr="009A72D0">
        <w:rPr>
          <w:sz w:val="28"/>
          <w:szCs w:val="28"/>
          <w:lang w:val="ru-RU"/>
        </w:rPr>
        <w:t xml:space="preserve">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Pr="00ED0ACA">
        <w:rPr>
          <w:sz w:val="28"/>
          <w:szCs w:val="28"/>
          <w:lang w:val="ru-RU"/>
        </w:rPr>
        <w:t>;</w:t>
      </w:r>
    </w:p>
    <w:p w:rsidR="00A37699" w:rsidRDefault="0010570C">
      <w:pPr>
        <w:pStyle w:val="aa"/>
        <w:ind w:firstLine="709"/>
        <w:jc w:val="both"/>
        <w:rPr>
          <w:sz w:val="28"/>
          <w:szCs w:val="28"/>
          <w:lang w:val="ru-RU"/>
        </w:rPr>
      </w:pPr>
      <w:r w:rsidRPr="00ED0ACA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Pr="00ED0ACA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и</w:t>
      </w:r>
      <w:r w:rsidRPr="00ED0ACA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</w:t>
      </w:r>
      <w:r w:rsidR="00CC225E" w:rsidRPr="00ED0ACA">
        <w:rPr>
          <w:sz w:val="28"/>
          <w:szCs w:val="28"/>
          <w:lang w:val="ru-RU"/>
        </w:rPr>
        <w:t xml:space="preserve">от </w:t>
      </w:r>
      <w:r w:rsidR="00CC225E">
        <w:rPr>
          <w:sz w:val="28"/>
          <w:szCs w:val="28"/>
          <w:lang w:val="ru-RU"/>
        </w:rPr>
        <w:t>12</w:t>
      </w:r>
      <w:r w:rsidR="00CC225E" w:rsidRPr="00ED0ACA">
        <w:rPr>
          <w:sz w:val="28"/>
          <w:szCs w:val="28"/>
          <w:lang w:val="ru-RU"/>
        </w:rPr>
        <w:t>.11.20</w:t>
      </w:r>
      <w:r w:rsidR="00CC225E">
        <w:rPr>
          <w:sz w:val="28"/>
          <w:szCs w:val="28"/>
          <w:lang w:val="ru-RU"/>
        </w:rPr>
        <w:t>24</w:t>
      </w:r>
      <w:r w:rsidR="00CC225E" w:rsidRPr="00ED0ACA">
        <w:rPr>
          <w:sz w:val="28"/>
          <w:szCs w:val="28"/>
          <w:lang w:val="ru-RU"/>
        </w:rPr>
        <w:t xml:space="preserve"> № </w:t>
      </w:r>
      <w:r w:rsidR="00CC225E">
        <w:rPr>
          <w:sz w:val="28"/>
          <w:szCs w:val="28"/>
          <w:lang w:val="ru-RU"/>
        </w:rPr>
        <w:t>470</w:t>
      </w:r>
      <w:r w:rsidR="00CC225E" w:rsidRPr="00ED0ACA">
        <w:rPr>
          <w:sz w:val="28"/>
          <w:szCs w:val="28"/>
          <w:lang w:val="ru-RU"/>
        </w:rPr>
        <w:t>-п</w:t>
      </w:r>
      <w:r w:rsidR="00CC22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изменений в м</w:t>
      </w:r>
      <w:r w:rsidRPr="009A72D0">
        <w:rPr>
          <w:sz w:val="28"/>
          <w:szCs w:val="28"/>
          <w:lang w:val="ru-RU"/>
        </w:rPr>
        <w:t xml:space="preserve">униципальную программу «Содействие развитию физической культуры и спорта в </w:t>
      </w:r>
      <w:proofErr w:type="spellStart"/>
      <w:r w:rsidRPr="009A72D0">
        <w:rPr>
          <w:sz w:val="28"/>
          <w:szCs w:val="28"/>
          <w:lang w:val="ru-RU"/>
        </w:rPr>
        <w:t>Абанском</w:t>
      </w:r>
      <w:proofErr w:type="spellEnd"/>
      <w:r w:rsidRPr="009A72D0">
        <w:rPr>
          <w:sz w:val="28"/>
          <w:szCs w:val="28"/>
          <w:lang w:val="ru-RU"/>
        </w:rPr>
        <w:t xml:space="preserve"> районе»</w:t>
      </w:r>
      <w:r w:rsidR="003258A2">
        <w:rPr>
          <w:sz w:val="28"/>
          <w:szCs w:val="28"/>
          <w:lang w:val="ru-RU"/>
        </w:rPr>
        <w:t>;</w:t>
      </w:r>
    </w:p>
    <w:p w:rsidR="003258A2" w:rsidRDefault="003258A2" w:rsidP="003865BF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3258A2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26</w:t>
      </w:r>
      <w:r w:rsidR="009C4BA5" w:rsidRPr="009C4BA5">
        <w:rPr>
          <w:rFonts w:ascii="Times New Roman" w:hAnsi="Times New Roman" w:cs="Times New Roman"/>
          <w:sz w:val="28"/>
          <w:szCs w:val="28"/>
        </w:rPr>
        <w:t xml:space="preserve">.12.2024 № 584-п «О внесении изменений в муниципальную программу «Содействие развитию физической культуры и спорта в </w:t>
      </w:r>
      <w:proofErr w:type="spellStart"/>
      <w:r w:rsidR="009C4BA5" w:rsidRPr="009C4BA5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9C4BA5" w:rsidRPr="009C4BA5">
        <w:rPr>
          <w:rFonts w:ascii="Times New Roman" w:hAnsi="Times New Roman" w:cs="Times New Roman"/>
          <w:sz w:val="28"/>
          <w:szCs w:val="28"/>
        </w:rPr>
        <w:t xml:space="preserve"> районе».</w:t>
      </w:r>
    </w:p>
    <w:p w:rsidR="003865BF" w:rsidRPr="00B142BD" w:rsidRDefault="00447865" w:rsidP="003865BF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3865BF" w:rsidRPr="00B142BD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3865BF">
        <w:rPr>
          <w:rFonts w:ascii="Times New Roman" w:hAnsi="Times New Roman" w:cs="Times New Roman"/>
          <w:sz w:val="28"/>
          <w:szCs w:val="28"/>
        </w:rPr>
        <w:t>п</w:t>
      </w:r>
      <w:r w:rsidR="003865BF" w:rsidRPr="00B142BD">
        <w:rPr>
          <w:rFonts w:ascii="Times New Roman" w:hAnsi="Times New Roman" w:cs="Times New Roman"/>
          <w:sz w:val="28"/>
          <w:szCs w:val="28"/>
        </w:rPr>
        <w:t xml:space="preserve">остановление в газете «Красное знамя» и разместить на </w:t>
      </w:r>
      <w:r w:rsidR="003865BF" w:rsidRPr="003F62BD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в информационно-телекоммуникационной сети Интернет.</w:t>
      </w:r>
    </w:p>
    <w:p w:rsidR="003865BF" w:rsidRPr="00B142BD" w:rsidRDefault="00447865" w:rsidP="003865BF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="003865BF" w:rsidRPr="00B142BD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proofErr w:type="gramStart"/>
      <w:r w:rsidR="003865BF" w:rsidRPr="00B142BD">
        <w:rPr>
          <w:rFonts w:ascii="Times New Roman" w:hAnsi="Times New Roman" w:cs="Times New Roman"/>
          <w:b w:val="0"/>
          <w:bCs/>
          <w:sz w:val="28"/>
          <w:szCs w:val="28"/>
        </w:rPr>
        <w:t>Контроль за</w:t>
      </w:r>
      <w:proofErr w:type="gramEnd"/>
      <w:r w:rsidR="003865BF" w:rsidRPr="00B142BD">
        <w:rPr>
          <w:rFonts w:ascii="Times New Roman" w:hAnsi="Times New Roman" w:cs="Times New Roman"/>
          <w:b w:val="0"/>
          <w:bCs/>
          <w:sz w:val="28"/>
          <w:szCs w:val="28"/>
        </w:rPr>
        <w:t xml:space="preserve"> исполнен</w:t>
      </w:r>
      <w:r w:rsidR="003865BF">
        <w:rPr>
          <w:rFonts w:ascii="Times New Roman" w:hAnsi="Times New Roman" w:cs="Times New Roman"/>
          <w:b w:val="0"/>
          <w:bCs/>
          <w:sz w:val="28"/>
          <w:szCs w:val="28"/>
        </w:rPr>
        <w:t>ием постановления возложить на заместителя главы</w:t>
      </w:r>
      <w:r w:rsidR="003865BF" w:rsidRPr="0068512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 w:rsidR="003865BF" w:rsidRPr="0068512E">
        <w:rPr>
          <w:rFonts w:ascii="Times New Roman" w:hAnsi="Times New Roman" w:cs="Times New Roman"/>
          <w:b w:val="0"/>
          <w:bCs/>
          <w:sz w:val="28"/>
          <w:szCs w:val="28"/>
        </w:rPr>
        <w:t>Аб</w:t>
      </w:r>
      <w:r w:rsidR="003865BF">
        <w:rPr>
          <w:rFonts w:ascii="Times New Roman" w:hAnsi="Times New Roman" w:cs="Times New Roman"/>
          <w:b w:val="0"/>
          <w:bCs/>
          <w:sz w:val="28"/>
          <w:szCs w:val="28"/>
        </w:rPr>
        <w:t>анского</w:t>
      </w:r>
      <w:proofErr w:type="spellEnd"/>
      <w:r w:rsidR="003865BF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района по социальным вопросам О.В. </w:t>
      </w:r>
      <w:proofErr w:type="spellStart"/>
      <w:r w:rsidR="003865BF">
        <w:rPr>
          <w:rFonts w:ascii="Times New Roman" w:hAnsi="Times New Roman" w:cs="Times New Roman"/>
          <w:b w:val="0"/>
          <w:bCs/>
          <w:sz w:val="28"/>
          <w:szCs w:val="28"/>
        </w:rPr>
        <w:t>Коспирович</w:t>
      </w:r>
      <w:proofErr w:type="spellEnd"/>
      <w:r w:rsidR="003865B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865BF" w:rsidRPr="00B142BD" w:rsidRDefault="00447865" w:rsidP="003865BF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65BF" w:rsidRPr="00B142BD">
        <w:rPr>
          <w:rFonts w:ascii="Times New Roman" w:hAnsi="Times New Roman" w:cs="Times New Roman"/>
          <w:sz w:val="28"/>
          <w:szCs w:val="28"/>
        </w:rPr>
        <w:t>. Постановле</w:t>
      </w:r>
      <w:r w:rsidR="003865BF">
        <w:rPr>
          <w:rFonts w:ascii="Times New Roman" w:hAnsi="Times New Roman" w:cs="Times New Roman"/>
          <w:sz w:val="28"/>
          <w:szCs w:val="28"/>
        </w:rPr>
        <w:t>ние вступает в силу с 01.01.2026.</w:t>
      </w:r>
    </w:p>
    <w:p w:rsidR="003865BF" w:rsidRPr="003865BF" w:rsidRDefault="003865BF" w:rsidP="003865BF">
      <w:pPr>
        <w:rPr>
          <w:sz w:val="28"/>
          <w:szCs w:val="28"/>
          <w:lang w:val="ru-RU"/>
        </w:rPr>
      </w:pPr>
    </w:p>
    <w:p w:rsidR="003865BF" w:rsidRPr="003865BF" w:rsidRDefault="003865BF" w:rsidP="003865BF">
      <w:pPr>
        <w:rPr>
          <w:sz w:val="28"/>
          <w:szCs w:val="28"/>
          <w:lang w:val="ru-RU"/>
        </w:rPr>
      </w:pPr>
    </w:p>
    <w:p w:rsidR="003865BF" w:rsidRPr="003865BF" w:rsidRDefault="003865BF" w:rsidP="003865BF">
      <w:pPr>
        <w:tabs>
          <w:tab w:val="left" w:pos="540"/>
          <w:tab w:val="left" w:pos="720"/>
        </w:tabs>
        <w:autoSpaceDE w:val="0"/>
        <w:autoSpaceDN w:val="0"/>
        <w:adjustRightInd w:val="0"/>
        <w:rPr>
          <w:bCs/>
          <w:sz w:val="28"/>
          <w:szCs w:val="28"/>
          <w:lang w:val="ru-RU"/>
        </w:rPr>
      </w:pPr>
      <w:r w:rsidRPr="003865BF">
        <w:rPr>
          <w:sz w:val="28"/>
          <w:szCs w:val="28"/>
          <w:lang w:val="ru-RU"/>
        </w:rPr>
        <w:t xml:space="preserve">Глава </w:t>
      </w:r>
      <w:proofErr w:type="spellStart"/>
      <w:r w:rsidRPr="003865BF">
        <w:rPr>
          <w:sz w:val="28"/>
          <w:szCs w:val="28"/>
          <w:lang w:val="ru-RU"/>
        </w:rPr>
        <w:t>Абанского</w:t>
      </w:r>
      <w:proofErr w:type="spellEnd"/>
      <w:r w:rsidRPr="003865BF">
        <w:rPr>
          <w:sz w:val="28"/>
          <w:szCs w:val="28"/>
          <w:lang w:val="ru-RU"/>
        </w:rPr>
        <w:t xml:space="preserve"> района                                                                    А.А. </w:t>
      </w:r>
      <w:proofErr w:type="spellStart"/>
      <w:r w:rsidRPr="003865BF">
        <w:rPr>
          <w:sz w:val="28"/>
          <w:szCs w:val="28"/>
          <w:lang w:val="ru-RU"/>
        </w:rPr>
        <w:t>Войнич</w:t>
      </w:r>
      <w:proofErr w:type="spellEnd"/>
    </w:p>
    <w:p w:rsidR="003865BF" w:rsidRDefault="003865BF" w:rsidP="00DA3F8B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3258A2" w:rsidRDefault="00A75BD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D36D43" w:rsidRDefault="00D36D43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3258A2" w:rsidRDefault="003258A2" w:rsidP="00A75BD2">
      <w:pPr>
        <w:pStyle w:val="aa"/>
        <w:ind w:firstLine="708"/>
        <w:jc w:val="center"/>
        <w:rPr>
          <w:sz w:val="28"/>
          <w:szCs w:val="28"/>
          <w:lang w:val="ru-RU"/>
        </w:rPr>
      </w:pPr>
    </w:p>
    <w:p w:rsidR="00A37699" w:rsidRDefault="00A75BD2" w:rsidP="00FF67EC">
      <w:pPr>
        <w:pStyle w:val="aa"/>
        <w:ind w:left="5670"/>
        <w:rPr>
          <w:sz w:val="28"/>
          <w:szCs w:val="28"/>
          <w:lang w:val="ru-RU"/>
        </w:rPr>
        <w:pPrChange w:id="0" w:author="Ирина Васильевна" w:date="2025-11-14T15:29:00Z">
          <w:pPr>
            <w:pStyle w:val="aa"/>
            <w:ind w:left="5103"/>
          </w:pPr>
        </w:pPrChange>
      </w:pPr>
      <w:del w:id="1" w:author="Ирина Васильевна" w:date="2025-11-14T15:29:00Z">
        <w:r w:rsidDel="00FF67EC">
          <w:rPr>
            <w:sz w:val="28"/>
            <w:szCs w:val="28"/>
            <w:lang w:val="ru-RU"/>
          </w:rPr>
          <w:lastRenderedPageBreak/>
          <w:delText xml:space="preserve">                       </w:delText>
        </w:r>
      </w:del>
      <w:r>
        <w:rPr>
          <w:sz w:val="28"/>
          <w:szCs w:val="28"/>
          <w:lang w:val="ru-RU"/>
        </w:rPr>
        <w:t xml:space="preserve"> Приложение № 1 </w:t>
      </w:r>
    </w:p>
    <w:p w:rsidR="00FF67EC" w:rsidRDefault="00A75BD2" w:rsidP="00FF67EC">
      <w:pPr>
        <w:pStyle w:val="aa"/>
        <w:ind w:left="5670"/>
        <w:rPr>
          <w:ins w:id="2" w:author="Ирина Васильевна" w:date="2025-11-14T15:29:00Z"/>
          <w:sz w:val="28"/>
          <w:szCs w:val="28"/>
          <w:lang w:val="ru-RU"/>
        </w:rPr>
        <w:pPrChange w:id="3" w:author="Ирина Васильевна" w:date="2025-11-14T15:29:00Z">
          <w:pPr>
            <w:pStyle w:val="aa"/>
            <w:ind w:left="5103"/>
          </w:pPr>
        </w:pPrChange>
      </w:pPr>
      <w:r>
        <w:rPr>
          <w:sz w:val="28"/>
          <w:szCs w:val="28"/>
          <w:lang w:val="ru-RU"/>
        </w:rPr>
        <w:t>к Постановлению</w:t>
      </w:r>
    </w:p>
    <w:p w:rsidR="00A37699" w:rsidRDefault="00A75BD2" w:rsidP="00FF67EC">
      <w:pPr>
        <w:pStyle w:val="aa"/>
        <w:ind w:left="5670"/>
        <w:rPr>
          <w:sz w:val="28"/>
          <w:szCs w:val="28"/>
          <w:lang w:val="ru-RU"/>
        </w:rPr>
        <w:pPrChange w:id="4" w:author="Ирина Васильевна" w:date="2025-11-14T15:29:00Z">
          <w:pPr>
            <w:pStyle w:val="aa"/>
            <w:ind w:left="5103"/>
          </w:pPr>
        </w:pPrChange>
      </w:pPr>
      <w:del w:id="5" w:author="Ирина Васильевна" w:date="2025-11-14T15:29:00Z">
        <w:r w:rsidDel="00FF67EC">
          <w:rPr>
            <w:sz w:val="28"/>
            <w:szCs w:val="28"/>
            <w:lang w:val="ru-RU"/>
          </w:rPr>
          <w:delText xml:space="preserve"> </w:delText>
        </w:r>
      </w:del>
      <w:r>
        <w:rPr>
          <w:sz w:val="28"/>
          <w:szCs w:val="28"/>
          <w:lang w:val="ru-RU"/>
        </w:rPr>
        <w:t xml:space="preserve">администрации </w:t>
      </w:r>
    </w:p>
    <w:p w:rsidR="00FF67EC" w:rsidRDefault="00A75BD2" w:rsidP="00FF67EC">
      <w:pPr>
        <w:pStyle w:val="aa"/>
        <w:ind w:left="5670"/>
        <w:rPr>
          <w:ins w:id="6" w:author="Ирина Васильевна" w:date="2025-11-14T15:29:00Z"/>
          <w:sz w:val="28"/>
          <w:szCs w:val="28"/>
          <w:lang w:val="ru-RU"/>
        </w:rPr>
        <w:pPrChange w:id="7" w:author="Ирина Васильевна" w:date="2025-11-14T15:29:00Z">
          <w:pPr>
            <w:pStyle w:val="aa"/>
            <w:ind w:left="5103"/>
          </w:pPr>
        </w:pPrChange>
      </w:pPr>
      <w:r>
        <w:rPr>
          <w:sz w:val="28"/>
          <w:szCs w:val="28"/>
          <w:lang w:val="ru-RU"/>
        </w:rPr>
        <w:t>Абанского района</w:t>
      </w:r>
      <w:r w:rsidR="00CC225E">
        <w:rPr>
          <w:sz w:val="28"/>
          <w:szCs w:val="28"/>
          <w:lang w:val="ru-RU"/>
        </w:rPr>
        <w:t xml:space="preserve">  </w:t>
      </w:r>
    </w:p>
    <w:p w:rsidR="00A37699" w:rsidRDefault="00A75BD2" w:rsidP="00FF67EC">
      <w:pPr>
        <w:pStyle w:val="aa"/>
        <w:ind w:left="5670"/>
        <w:rPr>
          <w:sz w:val="28"/>
          <w:szCs w:val="28"/>
          <w:lang w:val="ru-RU"/>
        </w:rPr>
        <w:pPrChange w:id="8" w:author="Ирина Васильевна" w:date="2025-11-14T15:29:00Z">
          <w:pPr>
            <w:pStyle w:val="aa"/>
            <w:ind w:left="5103"/>
          </w:pPr>
        </w:pPrChange>
      </w:pPr>
      <w:r>
        <w:rPr>
          <w:sz w:val="28"/>
          <w:szCs w:val="28"/>
          <w:lang w:val="ru-RU"/>
        </w:rPr>
        <w:t xml:space="preserve">от </w:t>
      </w:r>
      <w:del w:id="9" w:author="Ирина Васильевна" w:date="2025-11-14T15:29:00Z">
        <w:r w:rsidDel="00FF67EC">
          <w:rPr>
            <w:sz w:val="28"/>
            <w:szCs w:val="28"/>
            <w:lang w:val="ru-RU"/>
          </w:rPr>
          <w:delText>00</w:delText>
        </w:r>
      </w:del>
      <w:ins w:id="10" w:author="Ирина Васильевна" w:date="2025-11-14T15:29:00Z">
        <w:r w:rsidR="00FF67EC">
          <w:rPr>
            <w:sz w:val="28"/>
            <w:szCs w:val="28"/>
            <w:lang w:val="ru-RU"/>
          </w:rPr>
          <w:t>13</w:t>
        </w:r>
      </w:ins>
      <w:r>
        <w:rPr>
          <w:sz w:val="28"/>
          <w:szCs w:val="28"/>
          <w:lang w:val="ru-RU"/>
        </w:rPr>
        <w:t xml:space="preserve">.11.2025 № </w:t>
      </w:r>
      <w:del w:id="11" w:author="Ирина Васильевна" w:date="2025-11-14T15:28:00Z">
        <w:r w:rsidDel="00FF67EC">
          <w:rPr>
            <w:sz w:val="28"/>
            <w:szCs w:val="28"/>
            <w:lang w:val="ru-RU"/>
          </w:rPr>
          <w:delText>000</w:delText>
        </w:r>
      </w:del>
      <w:ins w:id="12" w:author="Ирина Васильевна" w:date="2025-11-14T15:29:00Z">
        <w:r w:rsidR="00FF67EC">
          <w:rPr>
            <w:sz w:val="28"/>
            <w:szCs w:val="28"/>
            <w:lang w:val="ru-RU"/>
          </w:rPr>
          <w:t>438</w:t>
        </w:r>
      </w:ins>
      <w:r>
        <w:rPr>
          <w:sz w:val="28"/>
          <w:szCs w:val="28"/>
          <w:lang w:val="ru-RU"/>
        </w:rPr>
        <w:t>-п</w:t>
      </w:r>
    </w:p>
    <w:p w:rsidR="00A75BD2" w:rsidRDefault="00A75BD2" w:rsidP="00CC225E">
      <w:pPr>
        <w:pStyle w:val="aa"/>
        <w:ind w:left="5103"/>
        <w:rPr>
          <w:sz w:val="28"/>
          <w:szCs w:val="28"/>
          <w:lang w:val="ru-RU"/>
        </w:rPr>
      </w:pPr>
    </w:p>
    <w:p w:rsidR="00A37699" w:rsidRDefault="00A37699">
      <w:pPr>
        <w:pStyle w:val="aa"/>
        <w:ind w:left="5103"/>
        <w:rPr>
          <w:sz w:val="28"/>
          <w:szCs w:val="28"/>
          <w:lang w:val="ru-RU"/>
        </w:rPr>
      </w:pPr>
    </w:p>
    <w:p w:rsidR="00A75BD2" w:rsidRPr="00A75BD2" w:rsidRDefault="00CC225E" w:rsidP="00A75BD2">
      <w:pPr>
        <w:shd w:val="clear" w:color="auto" w:fill="FFFFFF"/>
        <w:jc w:val="center"/>
        <w:rPr>
          <w:rFonts w:ascii="Calibri" w:hAnsi="Calibri" w:cs="Arial"/>
          <w:color w:val="1A1A1A"/>
          <w:lang w:val="ru-RU" w:eastAsia="ru-RU"/>
        </w:rPr>
      </w:pPr>
      <w:r w:rsidRPr="00A75BD2">
        <w:rPr>
          <w:color w:val="1A1A1A"/>
          <w:sz w:val="28"/>
          <w:szCs w:val="28"/>
          <w:lang w:val="ru-RU" w:eastAsia="ru-RU"/>
        </w:rPr>
        <w:t>МУНИЦИПАЛЬНАЯ ПРОГРАММА</w:t>
      </w:r>
    </w:p>
    <w:p w:rsidR="00A75BD2" w:rsidRPr="00A75BD2" w:rsidRDefault="00A75BD2" w:rsidP="00A75BD2">
      <w:pPr>
        <w:shd w:val="clear" w:color="auto" w:fill="FFFFFF"/>
        <w:jc w:val="center"/>
        <w:rPr>
          <w:rFonts w:ascii="Calibri" w:hAnsi="Calibri" w:cs="Arial"/>
          <w:color w:val="1A1A1A"/>
          <w:lang w:val="ru-RU" w:eastAsia="ru-RU"/>
        </w:rPr>
      </w:pPr>
      <w:r w:rsidRPr="00A75BD2">
        <w:rPr>
          <w:color w:val="1A1A1A"/>
          <w:sz w:val="28"/>
          <w:szCs w:val="28"/>
          <w:lang w:val="ru-RU" w:eastAsia="ru-RU"/>
        </w:rPr>
        <w:t>Абанского муниципального округа</w:t>
      </w:r>
    </w:p>
    <w:p w:rsidR="00A75BD2" w:rsidRPr="00A75BD2" w:rsidRDefault="007C6748" w:rsidP="00A75BD2">
      <w:pPr>
        <w:shd w:val="clear" w:color="auto" w:fill="FFFFFF"/>
        <w:jc w:val="center"/>
        <w:rPr>
          <w:rFonts w:ascii="Calibri" w:hAnsi="Calibri" w:cs="Arial"/>
          <w:color w:val="1A1A1A"/>
          <w:lang w:val="ru-RU" w:eastAsia="ru-RU"/>
        </w:rPr>
      </w:pPr>
      <w:r w:rsidRPr="00A13E3F">
        <w:rPr>
          <w:sz w:val="28"/>
          <w:szCs w:val="28"/>
          <w:lang w:val="ru-RU"/>
        </w:rPr>
        <w:t>«Содействие развитию физической культуры</w:t>
      </w:r>
      <w:r>
        <w:rPr>
          <w:sz w:val="28"/>
          <w:szCs w:val="28"/>
          <w:lang w:val="ru-RU"/>
        </w:rPr>
        <w:t xml:space="preserve"> </w:t>
      </w:r>
      <w:r w:rsidRPr="00A13E3F">
        <w:rPr>
          <w:sz w:val="28"/>
          <w:szCs w:val="28"/>
          <w:lang w:val="ru-RU"/>
        </w:rPr>
        <w:t>и спорта»</w:t>
      </w:r>
      <w:r w:rsidRPr="00A75BD2">
        <w:rPr>
          <w:color w:val="1A1A1A"/>
          <w:sz w:val="28"/>
          <w:szCs w:val="28"/>
          <w:lang w:val="ru-RU" w:eastAsia="ru-RU"/>
        </w:rPr>
        <w:t xml:space="preserve"> </w:t>
      </w:r>
    </w:p>
    <w:p w:rsidR="00A75BD2" w:rsidRPr="00A75BD2" w:rsidRDefault="00A75BD2" w:rsidP="00A75BD2">
      <w:pPr>
        <w:shd w:val="clear" w:color="auto" w:fill="FFFFFF"/>
        <w:ind w:firstLine="708"/>
        <w:jc w:val="center"/>
        <w:rPr>
          <w:rFonts w:ascii="Arial" w:hAnsi="Arial" w:cs="Arial"/>
          <w:b/>
          <w:bCs/>
          <w:color w:val="1A1A1A"/>
          <w:sz w:val="20"/>
          <w:szCs w:val="20"/>
          <w:lang w:val="ru-RU" w:eastAsia="ru-RU"/>
        </w:rPr>
      </w:pPr>
      <w:r w:rsidRPr="009D68FA">
        <w:rPr>
          <w:rFonts w:ascii="Arial" w:hAnsi="Arial" w:cs="Arial"/>
          <w:b/>
          <w:bCs/>
          <w:color w:val="1A1A1A"/>
          <w:sz w:val="20"/>
          <w:szCs w:val="20"/>
          <w:lang w:eastAsia="ru-RU"/>
        </w:rPr>
        <w:t> </w:t>
      </w:r>
    </w:p>
    <w:p w:rsidR="00A75BD2" w:rsidRPr="00A75BD2" w:rsidRDefault="00A75BD2" w:rsidP="00A75BD2">
      <w:pPr>
        <w:shd w:val="clear" w:color="auto" w:fill="FFFFFF"/>
        <w:ind w:firstLine="708"/>
        <w:jc w:val="center"/>
        <w:rPr>
          <w:rFonts w:ascii="Arial" w:hAnsi="Arial" w:cs="Arial"/>
          <w:b/>
          <w:bCs/>
          <w:color w:val="1A1A1A"/>
          <w:sz w:val="20"/>
          <w:szCs w:val="20"/>
          <w:lang w:val="ru-RU" w:eastAsia="ru-RU"/>
        </w:rPr>
      </w:pPr>
      <w:r w:rsidRPr="009D68FA">
        <w:rPr>
          <w:rFonts w:ascii="Arial" w:hAnsi="Arial" w:cs="Arial"/>
          <w:b/>
          <w:bCs/>
          <w:color w:val="1A1A1A"/>
          <w:sz w:val="20"/>
          <w:szCs w:val="20"/>
          <w:lang w:eastAsia="ru-RU"/>
        </w:rPr>
        <w:t> </w:t>
      </w:r>
    </w:p>
    <w:p w:rsidR="00447865" w:rsidRPr="0010570C" w:rsidRDefault="000B4E10" w:rsidP="00447865">
      <w:pPr>
        <w:shd w:val="clear" w:color="auto" w:fill="FFFFFF"/>
        <w:ind w:left="720"/>
        <w:jc w:val="center"/>
        <w:rPr>
          <w:rFonts w:ascii="Calibri" w:hAnsi="Calibri" w:cs="Arial"/>
          <w:color w:val="1A1A1A"/>
          <w:lang w:val="ru-RU" w:eastAsia="ru-RU"/>
        </w:rPr>
      </w:pPr>
      <w:r>
        <w:rPr>
          <w:color w:val="1A1A1A"/>
          <w:sz w:val="28"/>
          <w:szCs w:val="28"/>
          <w:lang w:eastAsia="ru-RU"/>
        </w:rPr>
        <w:t>I</w:t>
      </w:r>
      <w:r w:rsidR="0010570C">
        <w:rPr>
          <w:color w:val="1A1A1A"/>
          <w:sz w:val="28"/>
          <w:szCs w:val="28"/>
          <w:lang w:val="ru-RU" w:eastAsia="ru-RU"/>
        </w:rPr>
        <w:t xml:space="preserve">. </w:t>
      </w:r>
      <w:r w:rsidR="00447865" w:rsidRPr="0010570C">
        <w:rPr>
          <w:color w:val="1A1A1A"/>
          <w:sz w:val="28"/>
          <w:szCs w:val="28"/>
          <w:lang w:val="ru-RU" w:eastAsia="ru-RU"/>
        </w:rPr>
        <w:t>Паспорт муниципальной программы</w:t>
      </w:r>
    </w:p>
    <w:p w:rsidR="00447865" w:rsidRPr="0010570C" w:rsidRDefault="00447865" w:rsidP="00447865">
      <w:pPr>
        <w:shd w:val="clear" w:color="auto" w:fill="FFFFFF"/>
        <w:ind w:left="720"/>
        <w:rPr>
          <w:rFonts w:ascii="Calibri" w:hAnsi="Calibri" w:cs="Arial"/>
          <w:color w:val="1A1A1A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060"/>
      </w:tblGrid>
      <w:tr w:rsidR="00447865" w:rsidRPr="00C030AA" w:rsidTr="00ED0ACA">
        <w:trPr>
          <w:trHeight w:val="145"/>
        </w:trPr>
        <w:tc>
          <w:tcPr>
            <w:tcW w:w="3510" w:type="dxa"/>
          </w:tcPr>
          <w:p w:rsidR="00447865" w:rsidRPr="0010570C" w:rsidRDefault="00447865" w:rsidP="00ED0ACA">
            <w:pPr>
              <w:pStyle w:val="aa"/>
              <w:rPr>
                <w:sz w:val="28"/>
                <w:szCs w:val="28"/>
                <w:lang w:val="ru-RU" w:eastAsia="ar-SA"/>
              </w:rPr>
            </w:pPr>
            <w:r w:rsidRPr="0010570C">
              <w:rPr>
                <w:sz w:val="28"/>
                <w:szCs w:val="28"/>
                <w:lang w:val="ru-RU"/>
              </w:rPr>
              <w:t>Наименование муниципальной программы</w:t>
            </w:r>
          </w:p>
        </w:tc>
        <w:tc>
          <w:tcPr>
            <w:tcW w:w="6060" w:type="dxa"/>
          </w:tcPr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  <w:r w:rsidRPr="00A16551">
              <w:rPr>
                <w:sz w:val="28"/>
                <w:szCs w:val="28"/>
                <w:lang w:val="ru-RU"/>
              </w:rPr>
              <w:t>Содействие развитию физической культуры и спорта»</w:t>
            </w:r>
            <w:r w:rsidRPr="00A16551">
              <w:rPr>
                <w:sz w:val="28"/>
                <w:szCs w:val="28"/>
                <w:lang w:val="ru-RU" w:eastAsia="ru-RU"/>
              </w:rPr>
              <w:t xml:space="preserve"> </w:t>
            </w:r>
            <w:r w:rsidR="00D13076" w:rsidRPr="00D13076">
              <w:rPr>
                <w:sz w:val="28"/>
                <w:szCs w:val="28"/>
                <w:lang w:val="ru-RU" w:eastAsia="ru-RU"/>
              </w:rPr>
              <w:t>(далее – муниципальная программа)</w:t>
            </w:r>
          </w:p>
        </w:tc>
      </w:tr>
      <w:tr w:rsidR="00447865" w:rsidRPr="00C030AA" w:rsidTr="00ED0ACA">
        <w:trPr>
          <w:trHeight w:val="145"/>
        </w:trPr>
        <w:tc>
          <w:tcPr>
            <w:tcW w:w="3510" w:type="dxa"/>
          </w:tcPr>
          <w:p w:rsidR="00447865" w:rsidRPr="00CC225E" w:rsidRDefault="00447865" w:rsidP="00ED0ACA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570C">
              <w:rPr>
                <w:sz w:val="28"/>
                <w:szCs w:val="28"/>
                <w:lang w:val="ru-RU"/>
              </w:rPr>
              <w:t>О</w:t>
            </w:r>
            <w:r w:rsidR="00D13076" w:rsidRPr="00D13076">
              <w:rPr>
                <w:sz w:val="28"/>
                <w:szCs w:val="28"/>
                <w:lang w:val="ru-RU"/>
              </w:rPr>
              <w:t>сновани</w:t>
            </w:r>
            <w:r w:rsidR="00CC225E">
              <w:rPr>
                <w:sz w:val="28"/>
                <w:szCs w:val="28"/>
                <w:lang w:val="ru-RU"/>
              </w:rPr>
              <w:t>е</w:t>
            </w:r>
            <w:r w:rsidR="00D13076" w:rsidRPr="00D13076">
              <w:rPr>
                <w:sz w:val="28"/>
                <w:szCs w:val="28"/>
                <w:lang w:val="ru-RU"/>
              </w:rPr>
              <w:t xml:space="preserve"> для разработки муниципальной программы </w:t>
            </w:r>
          </w:p>
          <w:p w:rsidR="00447865" w:rsidRPr="00CC225E" w:rsidRDefault="00447865" w:rsidP="00ED0AC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060" w:type="dxa"/>
          </w:tcPr>
          <w:p w:rsidR="00447865" w:rsidRPr="00A75BD2" w:rsidRDefault="00447865" w:rsidP="00ED0ACA">
            <w:pPr>
              <w:jc w:val="both"/>
              <w:rPr>
                <w:rFonts w:ascii="Calibri" w:hAnsi="Calibri"/>
                <w:lang w:val="ru-RU" w:eastAsia="ru-RU"/>
              </w:rPr>
            </w:pPr>
            <w:r w:rsidRPr="00A75BD2">
              <w:rPr>
                <w:sz w:val="28"/>
                <w:szCs w:val="28"/>
                <w:lang w:val="ru-RU" w:eastAsia="ru-RU"/>
              </w:rPr>
              <w:t>Статья 179 Бюджетного кодекса Российской Федерации;</w:t>
            </w:r>
          </w:p>
          <w:p w:rsidR="00447865" w:rsidRPr="00A75BD2" w:rsidRDefault="00447865" w:rsidP="00ED0ACA">
            <w:pPr>
              <w:rPr>
                <w:rFonts w:ascii="Calibri" w:hAnsi="Calibri"/>
                <w:lang w:val="ru-RU" w:eastAsia="ru-RU"/>
              </w:rPr>
            </w:pPr>
            <w:r w:rsidRPr="00A75BD2">
              <w:rPr>
                <w:sz w:val="28"/>
                <w:szCs w:val="28"/>
                <w:lang w:val="ru-RU" w:eastAsia="ru-RU"/>
              </w:rPr>
              <w:t>постановление администрации Абанского района от</w:t>
            </w:r>
            <w:r w:rsidR="00A16551">
              <w:rPr>
                <w:sz w:val="28"/>
                <w:szCs w:val="28"/>
                <w:lang w:val="ru-RU" w:eastAsia="ru-RU"/>
              </w:rPr>
              <w:t xml:space="preserve"> </w:t>
            </w:r>
            <w:r w:rsidRPr="00A75BD2">
              <w:rPr>
                <w:sz w:val="28"/>
                <w:szCs w:val="28"/>
                <w:lang w:val="ru-RU" w:eastAsia="ru-RU"/>
              </w:rPr>
              <w:t>15.07.2013 № 942-п «Об утверждении Порядка принятия решений о разработке муниципальных программ Абанского района, их формировании и реализации»;</w:t>
            </w:r>
          </w:p>
          <w:p w:rsidR="00A37699" w:rsidRDefault="00447865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A75BD2">
              <w:rPr>
                <w:sz w:val="28"/>
                <w:szCs w:val="28"/>
                <w:lang w:val="ru-RU" w:eastAsia="ru-RU"/>
              </w:rPr>
              <w:t>распоряжение администрации Абанского района от 01.09.2025 № 367-р.</w:t>
            </w:r>
          </w:p>
        </w:tc>
      </w:tr>
      <w:tr w:rsidR="00447865" w:rsidRPr="00C030AA" w:rsidTr="00ED0ACA">
        <w:trPr>
          <w:trHeight w:val="145"/>
        </w:trPr>
        <w:tc>
          <w:tcPr>
            <w:tcW w:w="3510" w:type="dxa"/>
          </w:tcPr>
          <w:p w:rsidR="00447865" w:rsidRPr="00AB28BE" w:rsidRDefault="00447865" w:rsidP="00ED0ACA">
            <w:pPr>
              <w:pStyle w:val="aa"/>
              <w:rPr>
                <w:sz w:val="28"/>
                <w:szCs w:val="28"/>
                <w:lang w:eastAsia="ar-SA"/>
              </w:rPr>
            </w:pPr>
            <w:proofErr w:type="spellStart"/>
            <w:r w:rsidRPr="00AB28BE">
              <w:rPr>
                <w:sz w:val="28"/>
                <w:szCs w:val="28"/>
              </w:rPr>
              <w:t>Ответственный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</w:p>
          <w:p w:rsidR="00447865" w:rsidRPr="00AB28BE" w:rsidRDefault="00A16551" w:rsidP="00ED0ACA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proofErr w:type="spellStart"/>
            <w:r w:rsidR="00447865" w:rsidRPr="00AB28BE">
              <w:rPr>
                <w:sz w:val="28"/>
                <w:szCs w:val="28"/>
              </w:rPr>
              <w:t>сполнитель</w:t>
            </w:r>
            <w:proofErr w:type="spellEnd"/>
            <w:r w:rsidR="00447865" w:rsidRPr="00AB28B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47865" w:rsidRPr="00AB28BE">
              <w:rPr>
                <w:sz w:val="28"/>
                <w:szCs w:val="28"/>
              </w:rPr>
              <w:t>муниципальной</w:t>
            </w:r>
            <w:proofErr w:type="spellEnd"/>
            <w:proofErr w:type="gramEnd"/>
          </w:p>
          <w:p w:rsidR="00447865" w:rsidRPr="00AB28BE" w:rsidRDefault="00447865" w:rsidP="00ED0ACA">
            <w:pPr>
              <w:pStyle w:val="aa"/>
              <w:rPr>
                <w:sz w:val="28"/>
                <w:szCs w:val="28"/>
                <w:lang w:eastAsia="ar-SA"/>
              </w:rPr>
            </w:pPr>
            <w:proofErr w:type="spellStart"/>
            <w:r w:rsidRPr="00AB28BE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060" w:type="dxa"/>
          </w:tcPr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447865" w:rsidRPr="00AB28BE" w:rsidTr="00ED0ACA">
        <w:trPr>
          <w:trHeight w:val="145"/>
        </w:trPr>
        <w:tc>
          <w:tcPr>
            <w:tcW w:w="3510" w:type="dxa"/>
          </w:tcPr>
          <w:p w:rsidR="00447865" w:rsidRPr="00AB28BE" w:rsidRDefault="00447865" w:rsidP="00ED0ACA">
            <w:pPr>
              <w:pStyle w:val="aa"/>
              <w:rPr>
                <w:sz w:val="28"/>
                <w:szCs w:val="28"/>
              </w:rPr>
            </w:pPr>
            <w:proofErr w:type="spellStart"/>
            <w:r w:rsidRPr="00AB28BE">
              <w:rPr>
                <w:sz w:val="28"/>
                <w:szCs w:val="28"/>
              </w:rPr>
              <w:t>Соисполнители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муниципальной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060" w:type="dxa"/>
          </w:tcPr>
          <w:p w:rsidR="00447865" w:rsidRPr="00FF67EC" w:rsidRDefault="00FF67EC" w:rsidP="00ED0ACA">
            <w:pPr>
              <w:pStyle w:val="aa"/>
              <w:jc w:val="both"/>
              <w:rPr>
                <w:sz w:val="28"/>
                <w:szCs w:val="28"/>
                <w:lang w:val="ru-RU"/>
                <w:rPrChange w:id="13" w:author="Ирина Васильевна" w:date="2025-11-14T15:29:00Z">
                  <w:rPr>
                    <w:sz w:val="28"/>
                    <w:szCs w:val="28"/>
                  </w:rPr>
                </w:rPrChange>
              </w:rPr>
            </w:pPr>
            <w:ins w:id="14" w:author="Ирина Васильевна" w:date="2025-11-14T15:29:00Z">
              <w:r>
                <w:rPr>
                  <w:sz w:val="28"/>
                  <w:szCs w:val="28"/>
                  <w:lang w:val="ru-RU"/>
                </w:rPr>
                <w:t>нет</w:t>
              </w:r>
            </w:ins>
          </w:p>
        </w:tc>
      </w:tr>
      <w:tr w:rsidR="00447865" w:rsidRPr="007C6748" w:rsidTr="00ED0ACA">
        <w:trPr>
          <w:trHeight w:val="145"/>
        </w:trPr>
        <w:tc>
          <w:tcPr>
            <w:tcW w:w="3510" w:type="dxa"/>
          </w:tcPr>
          <w:p w:rsidR="00447865" w:rsidRPr="00AB28BE" w:rsidRDefault="00447865" w:rsidP="00ED0ACA">
            <w:pPr>
              <w:pStyle w:val="aa"/>
              <w:rPr>
                <w:sz w:val="28"/>
                <w:szCs w:val="28"/>
              </w:rPr>
            </w:pPr>
            <w:proofErr w:type="spellStart"/>
            <w:r w:rsidRPr="00AB28BE">
              <w:rPr>
                <w:sz w:val="28"/>
                <w:szCs w:val="28"/>
              </w:rPr>
              <w:t>Перечень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подпрограмм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муниципальной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программы</w:t>
            </w:r>
            <w:proofErr w:type="spellEnd"/>
          </w:p>
          <w:p w:rsidR="00447865" w:rsidRPr="00AB28BE" w:rsidRDefault="00447865" w:rsidP="00ED0ACA">
            <w:pPr>
              <w:pStyle w:val="aa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60" w:type="dxa"/>
          </w:tcPr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/>
              </w:rPr>
              <w:t>1. «Содействие развитию массовой физической культуры и спорта»;</w:t>
            </w:r>
          </w:p>
          <w:p w:rsidR="00447865" w:rsidRPr="007C6748" w:rsidRDefault="00447865" w:rsidP="00ED0ACA">
            <w:pPr>
              <w:pStyle w:val="a8"/>
              <w:ind w:left="0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/>
              </w:rPr>
              <w:t>2. «</w:t>
            </w:r>
            <w:r>
              <w:rPr>
                <w:sz w:val="28"/>
                <w:szCs w:val="28"/>
                <w:lang w:val="ru-RU"/>
              </w:rPr>
              <w:t>Обеспечение реализации муниципальной</w:t>
            </w:r>
            <w:r w:rsidRPr="007C6748">
              <w:rPr>
                <w:sz w:val="28"/>
                <w:szCs w:val="28"/>
                <w:lang w:val="ru-RU"/>
              </w:rPr>
              <w:t xml:space="preserve"> программ</w:t>
            </w:r>
            <w:r>
              <w:rPr>
                <w:sz w:val="28"/>
                <w:szCs w:val="28"/>
                <w:lang w:val="ru-RU"/>
              </w:rPr>
              <w:t>ы</w:t>
            </w:r>
            <w:r w:rsidRPr="007C6748">
              <w:rPr>
                <w:sz w:val="28"/>
                <w:szCs w:val="28"/>
                <w:lang w:val="ru-RU"/>
              </w:rPr>
              <w:t>».</w:t>
            </w:r>
          </w:p>
        </w:tc>
      </w:tr>
      <w:tr w:rsidR="00447865" w:rsidRPr="00C030AA" w:rsidTr="00ED0ACA">
        <w:trPr>
          <w:trHeight w:val="1328"/>
        </w:trPr>
        <w:tc>
          <w:tcPr>
            <w:tcW w:w="3510" w:type="dxa"/>
          </w:tcPr>
          <w:p w:rsidR="00447865" w:rsidRPr="001C4CC0" w:rsidRDefault="00447865" w:rsidP="00ED0ACA">
            <w:pPr>
              <w:pStyle w:val="aa"/>
              <w:rPr>
                <w:sz w:val="28"/>
                <w:szCs w:val="28"/>
                <w:lang w:val="ru-RU" w:eastAsia="ar-SA"/>
              </w:rPr>
            </w:pPr>
            <w:proofErr w:type="spellStart"/>
            <w:r w:rsidRPr="00AB28BE">
              <w:rPr>
                <w:sz w:val="28"/>
                <w:szCs w:val="28"/>
              </w:rPr>
              <w:t>Цель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муниципальной</w:t>
            </w:r>
            <w:proofErr w:type="spellEnd"/>
            <w:r w:rsidRPr="00AB28BE">
              <w:rPr>
                <w:sz w:val="28"/>
                <w:szCs w:val="28"/>
              </w:rPr>
              <w:t xml:space="preserve">  </w:t>
            </w:r>
            <w:proofErr w:type="spellStart"/>
            <w:r w:rsidRPr="00AB28BE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060" w:type="dxa"/>
          </w:tcPr>
          <w:p w:rsidR="00447865" w:rsidRPr="007C6748" w:rsidRDefault="00447865" w:rsidP="002455B0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8B377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для всех категорий и групп населения условий для занятий физической культурой и спортом, </w:t>
            </w:r>
            <w:r w:rsidR="00E434E0" w:rsidRPr="008B3772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r w:rsidR="00E434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81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3772">
              <w:rPr>
                <w:rFonts w:ascii="Times New Roman" w:hAnsi="Times New Roman" w:cs="Times New Roman"/>
                <w:sz w:val="28"/>
                <w:szCs w:val="28"/>
              </w:rPr>
              <w:t>спортивного резерва.</w:t>
            </w:r>
          </w:p>
        </w:tc>
      </w:tr>
      <w:tr w:rsidR="00447865" w:rsidRPr="00C030AA" w:rsidTr="00ED0ACA">
        <w:trPr>
          <w:trHeight w:val="478"/>
        </w:trPr>
        <w:tc>
          <w:tcPr>
            <w:tcW w:w="3510" w:type="dxa"/>
          </w:tcPr>
          <w:p w:rsidR="00447865" w:rsidRPr="00AB28BE" w:rsidRDefault="00447865" w:rsidP="00ED0ACA">
            <w:pPr>
              <w:pStyle w:val="aa"/>
              <w:rPr>
                <w:sz w:val="28"/>
                <w:szCs w:val="28"/>
              </w:rPr>
            </w:pPr>
            <w:proofErr w:type="spellStart"/>
            <w:r w:rsidRPr="00AB28BE">
              <w:rPr>
                <w:sz w:val="28"/>
                <w:szCs w:val="28"/>
              </w:rPr>
              <w:t>Задачи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муниципальной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программы</w:t>
            </w:r>
            <w:proofErr w:type="spellEnd"/>
          </w:p>
          <w:p w:rsidR="00447865" w:rsidRPr="00AB28BE" w:rsidRDefault="00447865" w:rsidP="00ED0ACA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60" w:type="dxa"/>
            <w:vAlign w:val="center"/>
          </w:tcPr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7C6748">
              <w:rPr>
                <w:sz w:val="28"/>
                <w:szCs w:val="28"/>
                <w:lang w:val="ru-RU"/>
              </w:rPr>
              <w:t xml:space="preserve">1. </w:t>
            </w:r>
            <w:r w:rsidR="00FC5E91">
              <w:rPr>
                <w:sz w:val="28"/>
                <w:szCs w:val="28"/>
                <w:lang w:val="ru-RU"/>
              </w:rPr>
              <w:t>Обеспечение развития массовой физической культуры на территории округа.</w:t>
            </w:r>
          </w:p>
          <w:p w:rsidR="00447865" w:rsidRPr="001C4CC0" w:rsidRDefault="00447865" w:rsidP="00F4758F">
            <w:pPr>
              <w:pStyle w:val="aa"/>
              <w:jc w:val="both"/>
              <w:rPr>
                <w:lang w:val="ru-RU"/>
              </w:rPr>
            </w:pPr>
            <w:r w:rsidRPr="007C6748">
              <w:rPr>
                <w:sz w:val="28"/>
                <w:szCs w:val="28"/>
                <w:lang w:val="ru-RU"/>
              </w:rPr>
              <w:t xml:space="preserve">2. </w:t>
            </w:r>
            <w:r w:rsidR="00F4758F">
              <w:rPr>
                <w:sz w:val="28"/>
                <w:szCs w:val="28"/>
                <w:lang w:val="ru-RU"/>
              </w:rPr>
              <w:t xml:space="preserve">Выявление и поддержка одаренных детей, повышение качества управления подготовкой спортивного резерва. </w:t>
            </w:r>
          </w:p>
        </w:tc>
      </w:tr>
      <w:tr w:rsidR="00447865" w:rsidRPr="00AB28BE" w:rsidTr="00ED0ACA">
        <w:trPr>
          <w:trHeight w:val="478"/>
        </w:trPr>
        <w:tc>
          <w:tcPr>
            <w:tcW w:w="3510" w:type="dxa"/>
          </w:tcPr>
          <w:p w:rsidR="00447865" w:rsidRPr="00AB28BE" w:rsidRDefault="00447865" w:rsidP="00ED0ACA">
            <w:pPr>
              <w:pStyle w:val="aa"/>
              <w:rPr>
                <w:sz w:val="28"/>
                <w:szCs w:val="28"/>
                <w:lang w:eastAsia="ar-SA"/>
              </w:rPr>
            </w:pPr>
            <w:proofErr w:type="spellStart"/>
            <w:r w:rsidRPr="00AB28BE">
              <w:rPr>
                <w:sz w:val="28"/>
                <w:szCs w:val="28"/>
              </w:rPr>
              <w:lastRenderedPageBreak/>
              <w:t>Сроки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</w:p>
          <w:p w:rsidR="00447865" w:rsidRPr="00AB28BE" w:rsidRDefault="00447865" w:rsidP="00ED0ACA">
            <w:pPr>
              <w:pStyle w:val="aa"/>
              <w:rPr>
                <w:sz w:val="28"/>
                <w:szCs w:val="28"/>
              </w:rPr>
            </w:pPr>
            <w:proofErr w:type="spellStart"/>
            <w:r w:rsidRPr="00AB28BE">
              <w:rPr>
                <w:sz w:val="28"/>
                <w:szCs w:val="28"/>
              </w:rPr>
              <w:t>реализации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муниципальной</w:t>
            </w:r>
            <w:proofErr w:type="spellEnd"/>
            <w:r w:rsidRPr="00AB28BE">
              <w:rPr>
                <w:sz w:val="28"/>
                <w:szCs w:val="28"/>
              </w:rPr>
              <w:t xml:space="preserve"> </w:t>
            </w:r>
            <w:proofErr w:type="spellStart"/>
            <w:r w:rsidRPr="00AB28BE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060" w:type="dxa"/>
          </w:tcPr>
          <w:p w:rsidR="00447865" w:rsidRPr="00AB28BE" w:rsidRDefault="00447865" w:rsidP="00ED0A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8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AB28BE">
              <w:rPr>
                <w:rFonts w:ascii="Times New Roman" w:hAnsi="Times New Roman" w:cs="Times New Roman"/>
                <w:sz w:val="28"/>
                <w:szCs w:val="28"/>
              </w:rPr>
              <w:t xml:space="preserve"> - 2030 годы</w:t>
            </w:r>
            <w:r w:rsidR="000F7134">
              <w:rPr>
                <w:rFonts w:ascii="Times New Roman" w:hAnsi="Times New Roman" w:cs="Times New Roman"/>
                <w:sz w:val="28"/>
                <w:szCs w:val="28"/>
              </w:rPr>
              <w:t>, этапы не выделяются</w:t>
            </w:r>
          </w:p>
          <w:p w:rsidR="00447865" w:rsidRPr="00AB28BE" w:rsidRDefault="00447865" w:rsidP="00ED0ACA">
            <w:pPr>
              <w:pStyle w:val="aa"/>
              <w:rPr>
                <w:sz w:val="28"/>
                <w:szCs w:val="28"/>
              </w:rPr>
            </w:pPr>
          </w:p>
        </w:tc>
      </w:tr>
      <w:tr w:rsidR="00447865" w:rsidRPr="00C030AA" w:rsidTr="00ED0ACA">
        <w:trPr>
          <w:trHeight w:val="478"/>
        </w:trPr>
        <w:tc>
          <w:tcPr>
            <w:tcW w:w="3510" w:type="dxa"/>
          </w:tcPr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/>
              </w:rPr>
            </w:pPr>
            <w:r w:rsidRPr="007C6748">
              <w:rPr>
                <w:sz w:val="28"/>
                <w:szCs w:val="28"/>
                <w:lang w:val="ru-RU"/>
              </w:rPr>
              <w:t xml:space="preserve">Перечень целевых показателей </w:t>
            </w:r>
            <w:proofErr w:type="gramStart"/>
            <w:r w:rsidRPr="007C6748">
              <w:rPr>
                <w:sz w:val="28"/>
                <w:szCs w:val="28"/>
                <w:lang w:val="ru-RU"/>
              </w:rPr>
              <w:t>муниципальной</w:t>
            </w:r>
            <w:proofErr w:type="gramEnd"/>
            <w:r w:rsidRPr="007C6748">
              <w:rPr>
                <w:sz w:val="28"/>
                <w:szCs w:val="28"/>
                <w:lang w:val="ru-RU"/>
              </w:rPr>
              <w:t xml:space="preserve"> </w:t>
            </w:r>
          </w:p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060" w:type="dxa"/>
          </w:tcPr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proofErr w:type="gramStart"/>
            <w:r w:rsidRPr="007C6748">
              <w:rPr>
                <w:sz w:val="28"/>
                <w:szCs w:val="28"/>
                <w:lang w:val="ru-RU"/>
              </w:rPr>
              <w:t>Приведен</w:t>
            </w:r>
            <w:proofErr w:type="gramEnd"/>
            <w:r w:rsidRPr="007C6748">
              <w:rPr>
                <w:sz w:val="28"/>
                <w:szCs w:val="28"/>
                <w:lang w:val="ru-RU"/>
              </w:rPr>
              <w:t xml:space="preserve"> в приложении № 1 к паспорту программы</w:t>
            </w:r>
          </w:p>
        </w:tc>
      </w:tr>
      <w:tr w:rsidR="00447865" w:rsidRPr="00C030AA" w:rsidTr="00ED0ACA">
        <w:trPr>
          <w:trHeight w:val="80"/>
        </w:trPr>
        <w:tc>
          <w:tcPr>
            <w:tcW w:w="3510" w:type="dxa"/>
          </w:tcPr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/>
              </w:rPr>
            </w:pPr>
            <w:r w:rsidRPr="007C6748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47865" w:rsidRPr="007C6748" w:rsidRDefault="00447865" w:rsidP="00ED0ACA">
            <w:pPr>
              <w:pStyle w:val="aa"/>
              <w:rPr>
                <w:sz w:val="28"/>
                <w:szCs w:val="28"/>
                <w:lang w:val="ru-RU" w:eastAsia="ar-SA"/>
              </w:rPr>
            </w:pPr>
          </w:p>
        </w:tc>
        <w:tc>
          <w:tcPr>
            <w:tcW w:w="6060" w:type="dxa"/>
          </w:tcPr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7C6748">
              <w:rPr>
                <w:sz w:val="28"/>
                <w:szCs w:val="28"/>
                <w:lang w:val="ru-RU"/>
              </w:rPr>
              <w:t>Объем бюджетных ассигнований на реализацию Программы составляет всего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FD33B9">
              <w:rPr>
                <w:sz w:val="28"/>
                <w:szCs w:val="28"/>
                <w:lang w:val="ru-RU"/>
              </w:rPr>
              <w:t>99 573,</w:t>
            </w:r>
            <w:r w:rsidR="000F7134">
              <w:rPr>
                <w:sz w:val="28"/>
                <w:szCs w:val="28"/>
                <w:lang w:val="ru-RU"/>
              </w:rPr>
              <w:t>3</w:t>
            </w:r>
            <w:r w:rsidRPr="007C6748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 w:eastAsia="ar-SA"/>
              </w:rPr>
              <w:t xml:space="preserve">в 2026 году всего </w:t>
            </w:r>
            <w:r w:rsidR="005B6340">
              <w:rPr>
                <w:sz w:val="28"/>
                <w:szCs w:val="28"/>
                <w:lang w:val="ru-RU" w:eastAsia="ar-SA"/>
              </w:rPr>
              <w:t>3</w:t>
            </w:r>
            <w:r w:rsidRPr="007C6748">
              <w:rPr>
                <w:sz w:val="28"/>
                <w:szCs w:val="28"/>
                <w:lang w:val="ru-RU" w:eastAsia="ar-SA"/>
              </w:rPr>
              <w:t>5 8</w:t>
            </w:r>
            <w:r w:rsidR="005B6340">
              <w:rPr>
                <w:sz w:val="28"/>
                <w:szCs w:val="28"/>
                <w:lang w:val="ru-RU" w:eastAsia="ar-SA"/>
              </w:rPr>
              <w:t>83</w:t>
            </w:r>
            <w:r w:rsidRPr="007C6748">
              <w:rPr>
                <w:sz w:val="28"/>
                <w:szCs w:val="28"/>
                <w:lang w:val="ru-RU" w:eastAsia="ar-SA"/>
              </w:rPr>
              <w:t>,</w:t>
            </w:r>
            <w:r w:rsidR="005B6340">
              <w:rPr>
                <w:sz w:val="28"/>
                <w:szCs w:val="28"/>
                <w:lang w:val="ru-RU" w:eastAsia="ar-SA"/>
              </w:rPr>
              <w:t>1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 w:eastAsia="ar-SA"/>
              </w:rPr>
              <w:t>средства бюджета</w:t>
            </w:r>
            <w:r w:rsidR="00D36D43">
              <w:rPr>
                <w:sz w:val="28"/>
                <w:szCs w:val="28"/>
                <w:lang w:val="ru-RU" w:eastAsia="ar-SA"/>
              </w:rPr>
              <w:t xml:space="preserve"> округа 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</w:t>
            </w:r>
            <w:r w:rsidR="005B6340">
              <w:rPr>
                <w:sz w:val="28"/>
                <w:szCs w:val="28"/>
                <w:lang w:val="ru-RU" w:eastAsia="ar-SA"/>
              </w:rPr>
              <w:t>3</w:t>
            </w:r>
            <w:r w:rsidR="005B6340" w:rsidRPr="007C6748">
              <w:rPr>
                <w:sz w:val="28"/>
                <w:szCs w:val="28"/>
                <w:lang w:val="ru-RU" w:eastAsia="ar-SA"/>
              </w:rPr>
              <w:t>5 8</w:t>
            </w:r>
            <w:r w:rsidR="005B6340">
              <w:rPr>
                <w:sz w:val="28"/>
                <w:szCs w:val="28"/>
                <w:lang w:val="ru-RU" w:eastAsia="ar-SA"/>
              </w:rPr>
              <w:t>83</w:t>
            </w:r>
            <w:r w:rsidR="005B6340" w:rsidRPr="007C6748">
              <w:rPr>
                <w:sz w:val="28"/>
                <w:szCs w:val="28"/>
                <w:lang w:val="ru-RU" w:eastAsia="ar-SA"/>
              </w:rPr>
              <w:t>,</w:t>
            </w:r>
            <w:r w:rsidR="005B6340">
              <w:rPr>
                <w:sz w:val="28"/>
                <w:szCs w:val="28"/>
                <w:lang w:val="ru-RU" w:eastAsia="ar-SA"/>
              </w:rPr>
              <w:t>1</w:t>
            </w:r>
            <w:r w:rsidR="005B6340" w:rsidRPr="007C6748">
              <w:rPr>
                <w:sz w:val="28"/>
                <w:szCs w:val="28"/>
                <w:lang w:val="ru-RU" w:eastAsia="ar-SA"/>
              </w:rPr>
              <w:t xml:space="preserve"> 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тыс. рублей; </w:t>
            </w:r>
          </w:p>
          <w:p w:rsidR="00447865" w:rsidRPr="007C6748" w:rsidRDefault="00447865" w:rsidP="00ED0ACA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 w:eastAsia="ar-SA"/>
              </w:rPr>
              <w:t xml:space="preserve">в 2027 году всего </w:t>
            </w:r>
            <w:r w:rsidR="005B6340">
              <w:rPr>
                <w:sz w:val="28"/>
                <w:szCs w:val="28"/>
                <w:lang w:val="ru-RU" w:eastAsia="ar-SA"/>
              </w:rPr>
              <w:t xml:space="preserve">32 845,1 </w:t>
            </w:r>
            <w:r w:rsidRPr="007C6748">
              <w:rPr>
                <w:sz w:val="28"/>
                <w:szCs w:val="28"/>
                <w:lang w:val="ru-RU" w:eastAsia="ar-SA"/>
              </w:rPr>
              <w:t>тыс. рублей, в том числе:</w:t>
            </w:r>
          </w:p>
          <w:p w:rsidR="005B6340" w:rsidRDefault="00447865" w:rsidP="005B6340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 w:eastAsia="ar-SA"/>
              </w:rPr>
              <w:t>средства бюджета</w:t>
            </w:r>
            <w:r w:rsidR="00D36D43">
              <w:rPr>
                <w:sz w:val="28"/>
                <w:szCs w:val="28"/>
                <w:lang w:val="ru-RU" w:eastAsia="ar-SA"/>
              </w:rPr>
              <w:t xml:space="preserve"> округа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</w:t>
            </w:r>
            <w:r w:rsidR="005B6340">
              <w:rPr>
                <w:sz w:val="28"/>
                <w:szCs w:val="28"/>
                <w:lang w:val="ru-RU" w:eastAsia="ar-SA"/>
              </w:rPr>
              <w:t>32 845,1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тыс. рублей</w:t>
            </w:r>
            <w:r w:rsidR="005B6340">
              <w:rPr>
                <w:sz w:val="28"/>
                <w:szCs w:val="28"/>
                <w:lang w:val="ru-RU" w:eastAsia="ar-SA"/>
              </w:rPr>
              <w:t>;</w:t>
            </w:r>
          </w:p>
          <w:p w:rsidR="005B6340" w:rsidRPr="007C6748" w:rsidRDefault="005B6340" w:rsidP="005B6340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 w:eastAsia="ar-SA"/>
              </w:rPr>
              <w:t>в 202</w:t>
            </w:r>
            <w:r>
              <w:rPr>
                <w:sz w:val="28"/>
                <w:szCs w:val="28"/>
                <w:lang w:val="ru-RU" w:eastAsia="ar-SA"/>
              </w:rPr>
              <w:t>8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году всего </w:t>
            </w:r>
            <w:r>
              <w:rPr>
                <w:sz w:val="28"/>
                <w:szCs w:val="28"/>
                <w:lang w:val="ru-RU" w:eastAsia="ar-SA"/>
              </w:rPr>
              <w:t xml:space="preserve">30 845,1 </w:t>
            </w:r>
            <w:r w:rsidRPr="007C6748">
              <w:rPr>
                <w:sz w:val="28"/>
                <w:szCs w:val="28"/>
                <w:lang w:val="ru-RU" w:eastAsia="ar-SA"/>
              </w:rPr>
              <w:t>тыс. рублей, в том числе:</w:t>
            </w:r>
          </w:p>
          <w:p w:rsidR="00447865" w:rsidRPr="007C6748" w:rsidRDefault="005B6340" w:rsidP="005B6340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7C6748">
              <w:rPr>
                <w:sz w:val="28"/>
                <w:szCs w:val="28"/>
                <w:lang w:val="ru-RU" w:eastAsia="ar-SA"/>
              </w:rPr>
              <w:t>средства бюджета</w:t>
            </w:r>
            <w:r w:rsidR="00D36D43">
              <w:rPr>
                <w:sz w:val="28"/>
                <w:szCs w:val="28"/>
                <w:lang w:val="ru-RU" w:eastAsia="ar-SA"/>
              </w:rPr>
              <w:t xml:space="preserve"> округа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sz w:val="28"/>
                <w:szCs w:val="28"/>
                <w:lang w:val="ru-RU" w:eastAsia="ar-SA"/>
              </w:rPr>
              <w:t>30 845,1</w:t>
            </w:r>
            <w:r w:rsidRPr="007C6748">
              <w:rPr>
                <w:sz w:val="28"/>
                <w:szCs w:val="28"/>
                <w:lang w:val="ru-RU" w:eastAsia="ar-SA"/>
              </w:rPr>
              <w:t xml:space="preserve"> тыс. рублей.</w:t>
            </w:r>
          </w:p>
        </w:tc>
      </w:tr>
    </w:tbl>
    <w:p w:rsidR="00447865" w:rsidRPr="007C6748" w:rsidRDefault="00447865" w:rsidP="00447865">
      <w:pPr>
        <w:pStyle w:val="aa"/>
        <w:jc w:val="center"/>
        <w:rPr>
          <w:sz w:val="28"/>
          <w:szCs w:val="28"/>
          <w:lang w:val="ru-RU"/>
        </w:rPr>
      </w:pPr>
    </w:p>
    <w:p w:rsidR="00447865" w:rsidRPr="00A13E3F" w:rsidRDefault="00447865" w:rsidP="00447865">
      <w:pPr>
        <w:pStyle w:val="aa"/>
        <w:jc w:val="both"/>
        <w:rPr>
          <w:sz w:val="28"/>
          <w:szCs w:val="28"/>
          <w:lang w:val="ru-RU"/>
        </w:rPr>
        <w:sectPr w:rsidR="00447865" w:rsidRPr="00A13E3F" w:rsidSect="003258A2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A13E3F">
        <w:rPr>
          <w:sz w:val="28"/>
          <w:szCs w:val="28"/>
          <w:lang w:val="ru-RU"/>
        </w:rPr>
        <w:t xml:space="preserve">                                   </w:t>
      </w:r>
    </w:p>
    <w:p w:rsidR="007C6748" w:rsidRPr="007C6748" w:rsidRDefault="007C6748" w:rsidP="007C6748">
      <w:pPr>
        <w:pStyle w:val="aa"/>
        <w:jc w:val="center"/>
        <w:rPr>
          <w:sz w:val="28"/>
          <w:szCs w:val="28"/>
          <w:lang w:val="ru-RU"/>
        </w:rPr>
      </w:pPr>
    </w:p>
    <w:p w:rsidR="00A86AC9" w:rsidRDefault="00A86AC9" w:rsidP="00A86AC9">
      <w:pPr>
        <w:pStyle w:val="ConsPlusTitle"/>
        <w:ind w:left="1080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37699" w:rsidDel="00FF67EC" w:rsidRDefault="000B4E10">
      <w:pPr>
        <w:pStyle w:val="ConsPlusTitle"/>
        <w:ind w:left="1080"/>
        <w:jc w:val="center"/>
        <w:outlineLvl w:val="2"/>
        <w:rPr>
          <w:del w:id="15" w:author="Ирина Васильевна" w:date="2025-11-14T15:30:00Z"/>
          <w:rFonts w:ascii="Times New Roman" w:hAnsi="Times New Roman" w:cs="Times New Roman"/>
          <w:b w:val="0"/>
          <w:sz w:val="28"/>
          <w:szCs w:val="28"/>
        </w:rPr>
      </w:pPr>
      <w:del w:id="16" w:author="Ирина Васильевна" w:date="2025-11-14T15:30:00Z">
        <w:r w:rsidDel="00FF67EC">
          <w:rPr>
            <w:rFonts w:ascii="Times New Roman" w:hAnsi="Times New Roman" w:cs="Times New Roman"/>
            <w:b w:val="0"/>
            <w:sz w:val="28"/>
            <w:szCs w:val="28"/>
            <w:lang w:val="en-US"/>
          </w:rPr>
          <w:delText>II</w:delText>
        </w:r>
        <w:r w:rsidR="00A86AC9"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. </w:delText>
        </w:r>
        <w:r w:rsidDel="00FF67EC">
          <w:rPr>
            <w:rFonts w:ascii="Times New Roman" w:hAnsi="Times New Roman" w:cs="Times New Roman"/>
            <w:b w:val="0"/>
            <w:sz w:val="28"/>
            <w:szCs w:val="28"/>
          </w:rPr>
          <w:delText>Характеристика</w:delText>
        </w:r>
        <w:r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 </w:delText>
        </w:r>
        <w:r w:rsidR="00A86AC9"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>текущего состояния сферы физической культуры</w:delText>
        </w:r>
        <w:r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 </w:delText>
        </w:r>
        <w:r w:rsidR="00A86AC9"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>и спорта в Абанско</w:delText>
        </w:r>
        <w:r w:rsid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>м</w:delText>
        </w:r>
        <w:r w:rsidR="00A86AC9"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 </w:delText>
        </w:r>
        <w:r w:rsidDel="00FF67EC">
          <w:rPr>
            <w:rFonts w:ascii="Times New Roman" w:hAnsi="Times New Roman" w:cs="Times New Roman"/>
            <w:b w:val="0"/>
            <w:sz w:val="28"/>
            <w:szCs w:val="28"/>
          </w:rPr>
          <w:delText>муниципальном округе</w:delText>
        </w:r>
      </w:del>
    </w:p>
    <w:p w:rsidR="00A86AC9" w:rsidRPr="00A86AC9" w:rsidDel="00FF67EC" w:rsidRDefault="00A86AC9" w:rsidP="00A86AC9">
      <w:pPr>
        <w:autoSpaceDE w:val="0"/>
        <w:autoSpaceDN w:val="0"/>
        <w:adjustRightInd w:val="0"/>
        <w:jc w:val="center"/>
        <w:rPr>
          <w:del w:id="17" w:author="Ирина Васильевна" w:date="2025-11-14T15:30:00Z"/>
          <w:sz w:val="28"/>
          <w:szCs w:val="28"/>
          <w:lang w:val="ru-RU"/>
        </w:rPr>
      </w:pPr>
    </w:p>
    <w:p w:rsidR="00A86AC9" w:rsidRPr="00A86AC9" w:rsidDel="00FF67EC" w:rsidRDefault="00A86AC9" w:rsidP="00A86AC9">
      <w:pPr>
        <w:autoSpaceDE w:val="0"/>
        <w:autoSpaceDN w:val="0"/>
        <w:adjustRightInd w:val="0"/>
        <w:jc w:val="center"/>
        <w:rPr>
          <w:del w:id="18" w:author="Ирина Васильевна" w:date="2025-11-14T15:30:00Z"/>
          <w:sz w:val="28"/>
          <w:szCs w:val="28"/>
          <w:lang w:val="ru-RU"/>
        </w:rPr>
      </w:pPr>
    </w:p>
    <w:p w:rsidR="005B5A71" w:rsidRPr="00CC225E" w:rsidDel="00FF67EC" w:rsidRDefault="00D13076" w:rsidP="00C00E5A">
      <w:pPr>
        <w:pStyle w:val="aa"/>
        <w:ind w:firstLine="709"/>
        <w:jc w:val="both"/>
        <w:rPr>
          <w:del w:id="19" w:author="Ирина Васильевна" w:date="2025-11-14T15:30:00Z"/>
          <w:sz w:val="28"/>
          <w:szCs w:val="28"/>
          <w:lang w:val="ru-RU"/>
        </w:rPr>
      </w:pPr>
      <w:del w:id="20" w:author="Ирина Васильевна" w:date="2025-11-14T15:30:00Z">
        <w:r w:rsidRPr="00D13076" w:rsidDel="00FF67EC">
          <w:rPr>
            <w:sz w:val="28"/>
            <w:szCs w:val="28"/>
            <w:lang w:val="ru-RU"/>
          </w:rPr>
          <w:delText xml:space="preserve">Современное состояние физической культуры и спорта является результатом реализации государственной политики в сфере физической культуры и спорта в соответствии с указами и поручениями Президента Российской Федерации, </w:delText>
        </w:r>
        <w:r w:rsidR="00280CA4" w:rsidDel="00FF67EC">
          <w:fldChar w:fldCharType="begin"/>
        </w:r>
        <w:r w:rsidR="00280CA4" w:rsidDel="00FF67EC">
          <w:delInstrText>HYPERLINK</w:delInstrText>
        </w:r>
        <w:r w:rsidR="00280CA4" w:rsidRPr="00C030AA" w:rsidDel="00FF67EC">
          <w:rPr>
            <w:lang w:val="ru-RU"/>
          </w:rPr>
          <w:delInstrText xml:space="preserve"> "</w:delInstrText>
        </w:r>
        <w:r w:rsidR="00280CA4" w:rsidDel="00FF67EC">
          <w:delInstrText>https</w:delInstrText>
        </w:r>
        <w:r w:rsidR="00280CA4" w:rsidRPr="00C030AA" w:rsidDel="00FF67EC">
          <w:rPr>
            <w:lang w:val="ru-RU"/>
          </w:rPr>
          <w:delInstrText>://</w:delInstrText>
        </w:r>
        <w:r w:rsidR="00280CA4" w:rsidDel="00FF67EC">
          <w:delInstrText>login</w:delInstrText>
        </w:r>
        <w:r w:rsidR="00280CA4" w:rsidRPr="00C030AA" w:rsidDel="00FF67EC">
          <w:rPr>
            <w:lang w:val="ru-RU"/>
          </w:rPr>
          <w:delInstrText>.</w:delInstrText>
        </w:r>
        <w:r w:rsidR="00280CA4" w:rsidDel="00FF67EC">
          <w:delInstrText>consultant</w:delInstrText>
        </w:r>
        <w:r w:rsidR="00280CA4" w:rsidRPr="00C030AA" w:rsidDel="00FF67EC">
          <w:rPr>
            <w:lang w:val="ru-RU"/>
          </w:rPr>
          <w:delInstrText>.</w:delInstrText>
        </w:r>
        <w:r w:rsidR="00280CA4" w:rsidDel="00FF67EC">
          <w:delInstrText>ru</w:delInstrText>
        </w:r>
        <w:r w:rsidR="00280CA4" w:rsidRPr="00C030AA" w:rsidDel="00FF67EC">
          <w:rPr>
            <w:lang w:val="ru-RU"/>
          </w:rPr>
          <w:delInstrText>/</w:delInstrText>
        </w:r>
        <w:r w:rsidR="00280CA4" w:rsidDel="00FF67EC">
          <w:delInstrText>link</w:delInstrText>
        </w:r>
        <w:r w:rsidR="00280CA4" w:rsidRPr="00C030AA" w:rsidDel="00FF67EC">
          <w:rPr>
            <w:lang w:val="ru-RU"/>
          </w:rPr>
          <w:delInstrText>/?</w:delInstrText>
        </w:r>
        <w:r w:rsidR="00280CA4" w:rsidDel="00FF67EC">
          <w:delInstrText>req</w:delInstrText>
        </w:r>
        <w:r w:rsidR="00280CA4" w:rsidRPr="00C030AA" w:rsidDel="00FF67EC">
          <w:rPr>
            <w:lang w:val="ru-RU"/>
          </w:rPr>
          <w:delInstrText>=</w:delInstrText>
        </w:r>
        <w:r w:rsidR="00280CA4" w:rsidDel="00FF67EC">
          <w:delInstrText>doc</w:delInstrText>
        </w:r>
        <w:r w:rsidR="00280CA4" w:rsidRPr="00C030AA" w:rsidDel="00FF67EC">
          <w:rPr>
            <w:lang w:val="ru-RU"/>
          </w:rPr>
          <w:delInstrText>&amp;</w:delInstrText>
        </w:r>
        <w:r w:rsidR="00280CA4" w:rsidDel="00FF67EC">
          <w:delInstrText>base</w:delInstrText>
        </w:r>
        <w:r w:rsidR="00280CA4" w:rsidRPr="00C030AA" w:rsidDel="00FF67EC">
          <w:rPr>
            <w:lang w:val="ru-RU"/>
          </w:rPr>
          <w:delInstrText>=</w:delInstrText>
        </w:r>
        <w:r w:rsidR="00280CA4" w:rsidDel="00FF67EC">
          <w:delInstrText>LAW</w:delInstrText>
        </w:r>
        <w:r w:rsidR="00280CA4" w:rsidRPr="00C030AA" w:rsidDel="00FF67EC">
          <w:rPr>
            <w:lang w:val="ru-RU"/>
          </w:rPr>
          <w:delInstrText>&amp;</w:delInstrText>
        </w:r>
        <w:r w:rsidR="00280CA4" w:rsidDel="00FF67EC">
          <w:delInstrText>n</w:delInstrText>
        </w:r>
        <w:r w:rsidR="00280CA4" w:rsidRPr="00C030AA" w:rsidDel="00FF67EC">
          <w:rPr>
            <w:lang w:val="ru-RU"/>
          </w:rPr>
          <w:delInstrText>=493625&amp;</w:delInstrText>
        </w:r>
        <w:r w:rsidR="00280CA4" w:rsidDel="00FF67EC">
          <w:delInstrText>dst</w:delInstrText>
        </w:r>
        <w:r w:rsidR="00280CA4" w:rsidRPr="00C030AA" w:rsidDel="00FF67EC">
          <w:rPr>
            <w:lang w:val="ru-RU"/>
          </w:rPr>
          <w:delInstrText>=100009" \</w:delInstrText>
        </w:r>
        <w:r w:rsidR="00280CA4" w:rsidDel="00FF67EC">
          <w:delInstrText>h</w:delInstrText>
        </w:r>
        <w:r w:rsidR="00280CA4" w:rsidDel="00FF67EC">
          <w:fldChar w:fldCharType="separate"/>
        </w:r>
        <w:r w:rsidRPr="00D13076" w:rsidDel="00FF67EC">
          <w:rPr>
            <w:color w:val="0000FF"/>
            <w:sz w:val="28"/>
            <w:szCs w:val="28"/>
            <w:lang w:val="ru-RU"/>
          </w:rPr>
          <w:delText>Стратегией</w:delText>
        </w:r>
        <w:r w:rsidR="00280CA4" w:rsidDel="00FF67EC">
          <w:fldChar w:fldCharType="end"/>
        </w:r>
        <w:r w:rsidRPr="00D13076" w:rsidDel="00FF67EC">
          <w:rPr>
            <w:sz w:val="28"/>
            <w:szCs w:val="28"/>
            <w:lang w:val="ru-RU"/>
          </w:rPr>
          <w:delText xml:space="preserve">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3081-р, </w:delText>
        </w:r>
        <w:r w:rsidR="00280CA4" w:rsidDel="00FF67EC">
          <w:fldChar w:fldCharType="begin"/>
        </w:r>
        <w:r w:rsidR="00280CA4" w:rsidDel="00FF67EC">
          <w:delInstrText>HYPERLINK</w:delInstrText>
        </w:r>
        <w:r w:rsidR="00280CA4" w:rsidRPr="00C030AA" w:rsidDel="00FF67EC">
          <w:rPr>
            <w:lang w:val="ru-RU"/>
          </w:rPr>
          <w:delInstrText xml:space="preserve"> "</w:delInstrText>
        </w:r>
        <w:r w:rsidR="00280CA4" w:rsidDel="00FF67EC">
          <w:delInstrText>https</w:delInstrText>
        </w:r>
        <w:r w:rsidR="00280CA4" w:rsidRPr="00C030AA" w:rsidDel="00FF67EC">
          <w:rPr>
            <w:lang w:val="ru-RU"/>
          </w:rPr>
          <w:delInstrText>://</w:delInstrText>
        </w:r>
        <w:r w:rsidR="00280CA4" w:rsidDel="00FF67EC">
          <w:delInstrText>login</w:delInstrText>
        </w:r>
        <w:r w:rsidR="00280CA4" w:rsidRPr="00C030AA" w:rsidDel="00FF67EC">
          <w:rPr>
            <w:lang w:val="ru-RU"/>
          </w:rPr>
          <w:delInstrText>.</w:delInstrText>
        </w:r>
        <w:r w:rsidR="00280CA4" w:rsidDel="00FF67EC">
          <w:delInstrText>consultant</w:delInstrText>
        </w:r>
        <w:r w:rsidR="00280CA4" w:rsidRPr="00C030AA" w:rsidDel="00FF67EC">
          <w:rPr>
            <w:lang w:val="ru-RU"/>
          </w:rPr>
          <w:delInstrText>.</w:delInstrText>
        </w:r>
        <w:r w:rsidR="00280CA4" w:rsidDel="00FF67EC">
          <w:delInstrText>ru</w:delInstrText>
        </w:r>
        <w:r w:rsidR="00280CA4" w:rsidRPr="00C030AA" w:rsidDel="00FF67EC">
          <w:rPr>
            <w:lang w:val="ru-RU"/>
          </w:rPr>
          <w:delInstrText>/</w:delInstrText>
        </w:r>
        <w:r w:rsidR="00280CA4" w:rsidDel="00FF67EC">
          <w:delInstrText>link</w:delInstrText>
        </w:r>
        <w:r w:rsidR="00280CA4" w:rsidRPr="00C030AA" w:rsidDel="00FF67EC">
          <w:rPr>
            <w:lang w:val="ru-RU"/>
          </w:rPr>
          <w:delInstrText>/?</w:delInstrText>
        </w:r>
        <w:r w:rsidR="00280CA4" w:rsidDel="00FF67EC">
          <w:delInstrText>req</w:delInstrText>
        </w:r>
        <w:r w:rsidR="00280CA4" w:rsidRPr="00C030AA" w:rsidDel="00FF67EC">
          <w:rPr>
            <w:lang w:val="ru-RU"/>
          </w:rPr>
          <w:delInstrText>=</w:delInstrText>
        </w:r>
        <w:r w:rsidR="00280CA4" w:rsidDel="00FF67EC">
          <w:delInstrText>doc</w:delInstrText>
        </w:r>
        <w:r w:rsidR="00280CA4" w:rsidRPr="00C030AA" w:rsidDel="00FF67EC">
          <w:rPr>
            <w:lang w:val="ru-RU"/>
          </w:rPr>
          <w:delInstrText>&amp;</w:delInstrText>
        </w:r>
        <w:r w:rsidR="00280CA4" w:rsidDel="00FF67EC">
          <w:delInstrText>base</w:delInstrText>
        </w:r>
        <w:r w:rsidR="00280CA4" w:rsidRPr="00C030AA" w:rsidDel="00FF67EC">
          <w:rPr>
            <w:lang w:val="ru-RU"/>
          </w:rPr>
          <w:delInstrText>=</w:delInstrText>
        </w:r>
        <w:r w:rsidR="00280CA4" w:rsidDel="00FF67EC">
          <w:delInstrText>RLAW</w:delInstrText>
        </w:r>
        <w:r w:rsidR="00280CA4" w:rsidRPr="00C030AA" w:rsidDel="00FF67EC">
          <w:rPr>
            <w:lang w:val="ru-RU"/>
          </w:rPr>
          <w:delInstrText>123&amp;</w:delInstrText>
        </w:r>
        <w:r w:rsidR="00280CA4" w:rsidDel="00FF67EC">
          <w:delInstrText>n</w:delInstrText>
        </w:r>
        <w:r w:rsidR="00280CA4" w:rsidRPr="00C030AA" w:rsidDel="00FF67EC">
          <w:rPr>
            <w:lang w:val="ru-RU"/>
          </w:rPr>
          <w:delInstrText>=216878&amp;</w:delInstrText>
        </w:r>
        <w:r w:rsidR="00280CA4" w:rsidDel="00FF67EC">
          <w:delInstrText>dst</w:delInstrText>
        </w:r>
        <w:r w:rsidR="00280CA4" w:rsidRPr="00C030AA" w:rsidDel="00FF67EC">
          <w:rPr>
            <w:lang w:val="ru-RU"/>
          </w:rPr>
          <w:delInstrText>=100010" \</w:delInstrText>
        </w:r>
        <w:r w:rsidR="00280CA4" w:rsidDel="00FF67EC">
          <w:delInstrText>h</w:delInstrText>
        </w:r>
        <w:r w:rsidR="00280CA4" w:rsidDel="00FF67EC">
          <w:fldChar w:fldCharType="separate"/>
        </w:r>
        <w:r w:rsidRPr="00D13076" w:rsidDel="00FF67EC">
          <w:rPr>
            <w:color w:val="0000FF"/>
            <w:sz w:val="28"/>
            <w:szCs w:val="28"/>
            <w:lang w:val="ru-RU"/>
          </w:rPr>
          <w:delText>Стратегией</w:delText>
        </w:r>
        <w:r w:rsidR="00280CA4" w:rsidDel="00FF67EC">
          <w:fldChar w:fldCharType="end"/>
        </w:r>
        <w:r w:rsidRPr="00D13076" w:rsidDel="00FF67EC">
          <w:rPr>
            <w:sz w:val="28"/>
            <w:szCs w:val="28"/>
            <w:lang w:val="ru-RU"/>
          </w:rPr>
          <w:delText xml:space="preserve"> социально-экономического развития Красноярского края до 2030 года, утвержденной Постановлением Правительства Красноярского края от 30.10.2018 № 647-п, Стратегией социально-экономического развития Абанского района до 2030 года, утвержденной решением Абанского районного Совета депутатов от 27.02.2019 № 41-267Р.</w:delText>
        </w:r>
      </w:del>
    </w:p>
    <w:p w:rsidR="005B5A71" w:rsidRPr="00CC225E" w:rsidDel="00FF67EC" w:rsidRDefault="00D13076" w:rsidP="00C00E5A">
      <w:pPr>
        <w:pStyle w:val="aa"/>
        <w:ind w:firstLine="709"/>
        <w:jc w:val="both"/>
        <w:rPr>
          <w:del w:id="21" w:author="Ирина Васильевна" w:date="2025-11-14T15:30:00Z"/>
          <w:sz w:val="28"/>
          <w:szCs w:val="28"/>
          <w:lang w:val="ru-RU"/>
        </w:rPr>
      </w:pPr>
      <w:del w:id="22" w:author="Ирина Васильевна" w:date="2025-11-14T15:30:00Z">
        <w:r w:rsidRPr="00D13076" w:rsidDel="00FF67EC">
          <w:rPr>
            <w:sz w:val="28"/>
            <w:szCs w:val="28"/>
            <w:lang w:val="ru-RU"/>
          </w:rPr>
          <w:delText>По состоянию на 01.01.2025 численность граждан, систематически занимающихся физической культурой и спортом в Абанском муниципальном округе (далее – округе), составила 8822. человек.</w:delText>
        </w:r>
      </w:del>
    </w:p>
    <w:p w:rsidR="00A37699" w:rsidDel="00FF67EC" w:rsidRDefault="00F10ED7">
      <w:pPr>
        <w:autoSpaceDE w:val="0"/>
        <w:autoSpaceDN w:val="0"/>
        <w:adjustRightInd w:val="0"/>
        <w:ind w:firstLine="709"/>
        <w:jc w:val="both"/>
        <w:rPr>
          <w:del w:id="23" w:author="Ирина Васильевна" w:date="2025-11-14T15:30:00Z"/>
          <w:sz w:val="28"/>
          <w:szCs w:val="28"/>
          <w:lang w:val="ru-RU"/>
        </w:rPr>
      </w:pPr>
      <w:del w:id="24" w:author="Ирина Васильевна" w:date="2025-11-14T15:30:00Z">
        <w:r w:rsidRPr="00F10ED7" w:rsidDel="00FF67EC">
          <w:rPr>
            <w:sz w:val="28"/>
            <w:szCs w:val="28"/>
            <w:lang w:val="ru-RU"/>
          </w:rPr>
          <w:delText xml:space="preserve">В национальном проекте </w:delText>
        </w:r>
        <w:r w:rsidR="00A16551" w:rsidDel="00FF67EC">
          <w:rPr>
            <w:sz w:val="28"/>
            <w:szCs w:val="28"/>
            <w:lang w:val="ru-RU"/>
          </w:rPr>
          <w:delText>«</w:delText>
        </w:r>
        <w:r w:rsidRPr="00F10ED7" w:rsidDel="00FF67EC">
          <w:rPr>
            <w:sz w:val="28"/>
            <w:szCs w:val="28"/>
            <w:lang w:val="ru-RU"/>
          </w:rPr>
          <w:delText>Демография</w:delText>
        </w:r>
        <w:r w:rsidR="00A16551" w:rsidDel="00FF67EC">
          <w:rPr>
            <w:sz w:val="28"/>
            <w:szCs w:val="28"/>
            <w:lang w:val="ru-RU"/>
          </w:rPr>
          <w:delText>»</w:delText>
        </w:r>
        <w:r w:rsidRPr="00F10ED7" w:rsidDel="00FF67EC">
          <w:rPr>
            <w:sz w:val="28"/>
            <w:szCs w:val="28"/>
            <w:lang w:val="ru-RU"/>
          </w:rPr>
          <w:delText xml:space="preserve"> отражаются следующие показатели развития физической культуры и спорта:</w:delText>
        </w:r>
      </w:del>
    </w:p>
    <w:p w:rsidR="00A37699" w:rsidDel="00FF67EC" w:rsidRDefault="00F10ED7">
      <w:pPr>
        <w:autoSpaceDE w:val="0"/>
        <w:autoSpaceDN w:val="0"/>
        <w:adjustRightInd w:val="0"/>
        <w:ind w:firstLine="709"/>
        <w:jc w:val="both"/>
        <w:rPr>
          <w:del w:id="25" w:author="Ирина Васильевна" w:date="2025-11-14T15:30:00Z"/>
          <w:sz w:val="28"/>
          <w:szCs w:val="28"/>
          <w:lang w:val="ru-RU"/>
        </w:rPr>
      </w:pPr>
      <w:del w:id="26" w:author="Ирина Васильевна" w:date="2025-11-14T15:30:00Z">
        <w:r w:rsidRPr="00F10ED7" w:rsidDel="00FF67EC">
          <w:rPr>
            <w:sz w:val="28"/>
            <w:szCs w:val="28"/>
            <w:lang w:val="ru-RU"/>
          </w:rPr>
          <w:delText>1. Доля населения, систематически занимающегося физической культурой и спортом.</w:delText>
        </w:r>
      </w:del>
    </w:p>
    <w:p w:rsidR="00A37699" w:rsidDel="00FF67EC" w:rsidRDefault="00F10ED7">
      <w:pPr>
        <w:autoSpaceDE w:val="0"/>
        <w:autoSpaceDN w:val="0"/>
        <w:adjustRightInd w:val="0"/>
        <w:ind w:firstLine="709"/>
        <w:jc w:val="both"/>
        <w:rPr>
          <w:del w:id="27" w:author="Ирина Васильевна" w:date="2025-11-14T15:30:00Z"/>
          <w:sz w:val="28"/>
          <w:szCs w:val="28"/>
          <w:lang w:val="ru-RU"/>
        </w:rPr>
      </w:pPr>
      <w:del w:id="28" w:author="Ирина Васильевна" w:date="2025-11-14T15:30:00Z">
        <w:r w:rsidRPr="00F10ED7" w:rsidDel="00FF67EC">
          <w:rPr>
            <w:sz w:val="28"/>
            <w:szCs w:val="28"/>
            <w:lang w:val="ru-RU"/>
          </w:rPr>
          <w:delText>2. Уровень обеспеченности населения спортивными сооружениями.</w:delText>
        </w:r>
      </w:del>
    </w:p>
    <w:p w:rsidR="007129CD" w:rsidDel="00FF67EC" w:rsidRDefault="007129CD" w:rsidP="00A16551">
      <w:pPr>
        <w:pStyle w:val="aa"/>
        <w:ind w:firstLine="709"/>
        <w:jc w:val="both"/>
        <w:rPr>
          <w:del w:id="29" w:author="Ирина Васильевна" w:date="2025-11-14T15:30:00Z"/>
          <w:sz w:val="28"/>
          <w:szCs w:val="28"/>
          <w:lang w:val="ru-RU"/>
        </w:rPr>
      </w:pPr>
      <w:del w:id="30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По состоянию на </w:delText>
        </w:r>
        <w:r w:rsidR="00FD33B9" w:rsidDel="00FF67EC">
          <w:rPr>
            <w:sz w:val="28"/>
            <w:szCs w:val="28"/>
            <w:lang w:val="ru-RU"/>
          </w:rPr>
          <w:delText xml:space="preserve">1 января 2026 года </w:delText>
        </w:r>
        <w:r w:rsidDel="00FF67EC">
          <w:rPr>
            <w:sz w:val="28"/>
            <w:szCs w:val="28"/>
            <w:lang w:val="ru-RU"/>
          </w:rPr>
          <w:delText xml:space="preserve">в структуру </w:delText>
        </w:r>
        <w:r w:rsidR="007C6748" w:rsidRPr="007C6748" w:rsidDel="00FF67EC">
          <w:rPr>
            <w:sz w:val="28"/>
            <w:szCs w:val="28"/>
            <w:lang w:val="ru-RU"/>
          </w:rPr>
          <w:delText>развития физической культуры и спорта</w:delText>
        </w:r>
        <w:r w:rsidDel="00FF67EC">
          <w:rPr>
            <w:sz w:val="28"/>
            <w:szCs w:val="28"/>
            <w:lang w:val="ru-RU"/>
          </w:rPr>
          <w:delText xml:space="preserve"> входят</w:delText>
        </w:r>
        <w:r w:rsidR="007C6748" w:rsidRPr="007C6748" w:rsidDel="00FF67EC">
          <w:rPr>
            <w:sz w:val="28"/>
            <w:szCs w:val="28"/>
            <w:lang w:val="ru-RU"/>
          </w:rPr>
          <w:delText>:</w:delText>
        </w:r>
      </w:del>
    </w:p>
    <w:p w:rsidR="007129CD" w:rsidDel="00FF67EC" w:rsidRDefault="007C6748" w:rsidP="007129CD">
      <w:pPr>
        <w:pStyle w:val="aa"/>
        <w:ind w:firstLine="709"/>
        <w:jc w:val="both"/>
        <w:rPr>
          <w:del w:id="31" w:author="Ирина Васильевна" w:date="2025-11-14T15:30:00Z"/>
          <w:sz w:val="28"/>
          <w:szCs w:val="28"/>
          <w:lang w:val="ru-RU"/>
        </w:rPr>
      </w:pPr>
      <w:del w:id="32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>отдел культуры, по делам молодёжи и спорта администрации Абанского района</w:delText>
        </w:r>
        <w:r w:rsidR="007129CD" w:rsidDel="00FF67EC">
          <w:rPr>
            <w:sz w:val="28"/>
            <w:szCs w:val="28"/>
            <w:lang w:val="ru-RU"/>
          </w:rPr>
          <w:delText>;</w:delText>
        </w:r>
      </w:del>
    </w:p>
    <w:p w:rsidR="007129CD" w:rsidDel="00FF67EC" w:rsidRDefault="007C6748" w:rsidP="007129CD">
      <w:pPr>
        <w:pStyle w:val="aa"/>
        <w:ind w:firstLine="709"/>
        <w:jc w:val="both"/>
        <w:rPr>
          <w:del w:id="33" w:author="Ирина Васильевна" w:date="2025-11-14T15:30:00Z"/>
          <w:sz w:val="28"/>
          <w:szCs w:val="28"/>
          <w:lang w:val="ru-RU"/>
        </w:rPr>
      </w:pPr>
      <w:del w:id="34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 xml:space="preserve">МБУ </w:delText>
        </w:r>
        <w:r w:rsidR="00940686" w:rsidDel="00FF67EC">
          <w:rPr>
            <w:sz w:val="28"/>
            <w:szCs w:val="28"/>
            <w:lang w:val="ru-RU"/>
          </w:rPr>
          <w:delText>ДО «</w:delText>
        </w:r>
        <w:r w:rsidRPr="007C6748" w:rsidDel="00FF67EC">
          <w:rPr>
            <w:sz w:val="28"/>
            <w:szCs w:val="28"/>
            <w:lang w:val="ru-RU"/>
          </w:rPr>
          <w:delText>Спортивная школа «Лидер»</w:delText>
        </w:r>
        <w:r w:rsidR="00940686" w:rsidDel="00FF67EC">
          <w:rPr>
            <w:sz w:val="28"/>
            <w:szCs w:val="28"/>
            <w:lang w:val="ru-RU"/>
          </w:rPr>
          <w:delText>»</w:delText>
        </w:r>
        <w:r w:rsidR="007129CD" w:rsidDel="00FF67EC">
          <w:rPr>
            <w:sz w:val="28"/>
            <w:szCs w:val="28"/>
            <w:lang w:val="ru-RU"/>
          </w:rPr>
          <w:delText>;</w:delText>
        </w:r>
      </w:del>
    </w:p>
    <w:p w:rsidR="007129CD" w:rsidDel="00FF67EC" w:rsidRDefault="007C6748" w:rsidP="007129CD">
      <w:pPr>
        <w:pStyle w:val="aa"/>
        <w:ind w:firstLine="709"/>
        <w:jc w:val="both"/>
        <w:rPr>
          <w:del w:id="35" w:author="Ирина Васильевна" w:date="2025-11-14T15:30:00Z"/>
          <w:sz w:val="28"/>
          <w:szCs w:val="28"/>
          <w:lang w:val="ru-RU"/>
        </w:rPr>
      </w:pPr>
      <w:del w:id="36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>1</w:delText>
        </w:r>
        <w:r w:rsidR="00940686" w:rsidDel="00FF67EC">
          <w:rPr>
            <w:sz w:val="28"/>
            <w:szCs w:val="28"/>
            <w:lang w:val="ru-RU"/>
          </w:rPr>
          <w:delText>4</w:delText>
        </w:r>
        <w:r w:rsidRPr="007C6748" w:rsidDel="00FF67EC">
          <w:rPr>
            <w:sz w:val="28"/>
            <w:szCs w:val="28"/>
            <w:lang w:val="ru-RU"/>
          </w:rPr>
          <w:delText xml:space="preserve"> </w:delText>
        </w:r>
        <w:r w:rsidR="00940686" w:rsidDel="00FF67EC">
          <w:rPr>
            <w:sz w:val="28"/>
            <w:szCs w:val="28"/>
            <w:lang w:val="ru-RU"/>
          </w:rPr>
          <w:delText>физкультурно-</w:delText>
        </w:r>
        <w:r w:rsidRPr="007C6748" w:rsidDel="00FF67EC">
          <w:rPr>
            <w:sz w:val="28"/>
            <w:szCs w:val="28"/>
            <w:lang w:val="ru-RU"/>
          </w:rPr>
          <w:delText>спортивных клубов по месту жительства</w:delText>
        </w:r>
        <w:r w:rsidR="00940686" w:rsidDel="00FF67EC">
          <w:rPr>
            <w:sz w:val="28"/>
            <w:szCs w:val="28"/>
            <w:lang w:val="ru-RU"/>
          </w:rPr>
          <w:delText xml:space="preserve"> граждан</w:delText>
        </w:r>
        <w:r w:rsidRPr="007C6748" w:rsidDel="00FF67EC">
          <w:rPr>
            <w:sz w:val="28"/>
            <w:szCs w:val="28"/>
            <w:lang w:val="ru-RU"/>
          </w:rPr>
          <w:delText xml:space="preserve">, в которых занимается более </w:delText>
        </w:r>
        <w:r w:rsidR="00940686" w:rsidDel="00FF67EC">
          <w:rPr>
            <w:sz w:val="28"/>
            <w:szCs w:val="28"/>
            <w:lang w:val="ru-RU"/>
          </w:rPr>
          <w:delText>25</w:delText>
        </w:r>
        <w:r w:rsidRPr="007C6748" w:rsidDel="00FF67EC">
          <w:rPr>
            <w:sz w:val="28"/>
            <w:szCs w:val="28"/>
            <w:lang w:val="ru-RU"/>
          </w:rPr>
          <w:delText>00 человек;</w:delText>
        </w:r>
      </w:del>
    </w:p>
    <w:p w:rsidR="007129CD" w:rsidDel="00FF67EC" w:rsidRDefault="007C6748" w:rsidP="007129CD">
      <w:pPr>
        <w:pStyle w:val="aa"/>
        <w:ind w:firstLine="709"/>
        <w:jc w:val="both"/>
        <w:rPr>
          <w:del w:id="37" w:author="Ирина Васильевна" w:date="2025-11-14T15:30:00Z"/>
          <w:sz w:val="28"/>
          <w:szCs w:val="28"/>
          <w:lang w:val="ru-RU"/>
        </w:rPr>
      </w:pPr>
      <w:del w:id="38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>1</w:delText>
        </w:r>
        <w:r w:rsidR="00461FA1" w:rsidDel="00FF67EC">
          <w:rPr>
            <w:sz w:val="28"/>
            <w:szCs w:val="28"/>
            <w:lang w:val="ru-RU"/>
          </w:rPr>
          <w:delText>5</w:delText>
        </w:r>
        <w:r w:rsidRPr="007C6748" w:rsidDel="00FF67EC">
          <w:rPr>
            <w:sz w:val="28"/>
            <w:szCs w:val="28"/>
            <w:lang w:val="ru-RU"/>
          </w:rPr>
          <w:delText xml:space="preserve"> школьных спортивных клуб</w:delText>
        </w:r>
        <w:r w:rsidR="007129CD" w:rsidDel="00FF67EC">
          <w:rPr>
            <w:sz w:val="28"/>
            <w:szCs w:val="28"/>
            <w:lang w:val="ru-RU"/>
          </w:rPr>
          <w:delText>ов, в которых</w:delText>
        </w:r>
        <w:r w:rsidR="00461FA1" w:rsidDel="00FF67EC">
          <w:rPr>
            <w:sz w:val="28"/>
            <w:szCs w:val="28"/>
            <w:lang w:val="ru-RU"/>
          </w:rPr>
          <w:delText xml:space="preserve"> занимается более 1500 детей и молодёжи</w:delText>
        </w:r>
        <w:r w:rsidRPr="007C6748" w:rsidDel="00FF67EC">
          <w:rPr>
            <w:sz w:val="28"/>
            <w:szCs w:val="28"/>
            <w:lang w:val="ru-RU"/>
          </w:rPr>
          <w:delText>.</w:delText>
        </w:r>
      </w:del>
    </w:p>
    <w:p w:rsidR="00A37699" w:rsidRPr="00A37699" w:rsidDel="00FF67EC" w:rsidRDefault="00D13076">
      <w:pPr>
        <w:pStyle w:val="aa"/>
        <w:ind w:firstLine="709"/>
        <w:jc w:val="both"/>
        <w:rPr>
          <w:del w:id="39" w:author="Ирина Васильевна" w:date="2025-11-14T15:30:00Z"/>
          <w:sz w:val="28"/>
          <w:szCs w:val="28"/>
          <w:lang w:val="ru-RU"/>
        </w:rPr>
      </w:pPr>
      <w:del w:id="40" w:author="Ирина Васильевна" w:date="2025-11-14T15:30:00Z">
        <w:r w:rsidRPr="00D13076" w:rsidDel="00FF67EC">
          <w:rPr>
            <w:sz w:val="28"/>
            <w:szCs w:val="28"/>
            <w:lang w:val="ru-RU"/>
          </w:rPr>
          <w:delText>Общее количество спортивных сооружений различного типа  на начало 202</w:delText>
        </w:r>
        <w:r w:rsidR="00C34269" w:rsidDel="00FF67EC">
          <w:rPr>
            <w:sz w:val="28"/>
            <w:szCs w:val="28"/>
            <w:lang w:val="ru-RU"/>
          </w:rPr>
          <w:delText>6</w:delText>
        </w:r>
        <w:r w:rsidRPr="00D13076" w:rsidDel="00FF67EC">
          <w:rPr>
            <w:sz w:val="28"/>
            <w:szCs w:val="28"/>
            <w:lang w:val="ru-RU"/>
          </w:rPr>
          <w:delText xml:space="preserve"> года </w:delText>
        </w:r>
        <w:r w:rsidR="00C34269" w:rsidDel="00FF67EC">
          <w:rPr>
            <w:sz w:val="28"/>
            <w:szCs w:val="28"/>
            <w:lang w:val="ru-RU"/>
          </w:rPr>
          <w:delText>составляет</w:delText>
        </w:r>
        <w:r w:rsidRPr="00D13076" w:rsidDel="00FF67EC">
          <w:rPr>
            <w:sz w:val="28"/>
            <w:szCs w:val="28"/>
            <w:lang w:val="ru-RU"/>
          </w:rPr>
          <w:delText xml:space="preserve"> 69 единиц</w:delText>
        </w:r>
        <w:r w:rsidR="00900A26" w:rsidDel="00FF67EC">
          <w:rPr>
            <w:sz w:val="28"/>
            <w:szCs w:val="28"/>
            <w:lang w:val="ru-RU"/>
          </w:rPr>
          <w:delText>, в том числе 43 плоскостных сооружений, 20 спортивных залов, 1 лыжная база, 1 тир, 1 лыжероллерная трасса, 1 каток сезонный, 2 площадки с тренажерами.</w:delText>
        </w:r>
      </w:del>
    </w:p>
    <w:p w:rsidR="000B782D" w:rsidRPr="000B782D" w:rsidDel="00FF67EC" w:rsidRDefault="000B782D" w:rsidP="000B782D">
      <w:pPr>
        <w:pStyle w:val="aa"/>
        <w:ind w:firstLine="709"/>
        <w:jc w:val="both"/>
        <w:rPr>
          <w:del w:id="41" w:author="Ирина Васильевна" w:date="2025-11-14T15:30:00Z"/>
          <w:sz w:val="28"/>
          <w:szCs w:val="28"/>
          <w:lang w:val="ru-RU"/>
        </w:rPr>
      </w:pPr>
      <w:del w:id="42" w:author="Ирина Васильевна" w:date="2025-11-14T15:30:00Z">
        <w:r w:rsidRPr="000B782D" w:rsidDel="00FF67EC">
          <w:rPr>
            <w:sz w:val="28"/>
            <w:szCs w:val="28"/>
            <w:lang w:val="ru-RU"/>
          </w:rPr>
          <w:delText xml:space="preserve">С </w:delText>
        </w:r>
        <w:r w:rsidR="00521626" w:rsidDel="00FF67EC">
          <w:rPr>
            <w:sz w:val="28"/>
            <w:szCs w:val="28"/>
            <w:lang w:val="ru-RU"/>
          </w:rPr>
          <w:delText>2015</w:delText>
        </w:r>
        <w:r w:rsidRPr="000B782D" w:rsidDel="00FF67EC">
          <w:rPr>
            <w:sz w:val="28"/>
            <w:szCs w:val="28"/>
            <w:lang w:val="ru-RU"/>
          </w:rPr>
          <w:delText xml:space="preserve"> года в округе создан Центр тестирования по выполнению испытаний (тестов) ВФСК ГТО. Проводятся муниципальные этапы зимних и летних фестивалей ГТО среди жителей.</w:delText>
        </w:r>
        <w:r w:rsidDel="00FF67EC">
          <w:rPr>
            <w:sz w:val="28"/>
            <w:szCs w:val="28"/>
            <w:lang w:val="ru-RU"/>
          </w:rPr>
          <w:delText xml:space="preserve"> </w:delText>
        </w:r>
        <w:r w:rsidRPr="000B782D" w:rsidDel="00FF67EC">
          <w:rPr>
            <w:sz w:val="28"/>
            <w:szCs w:val="28"/>
            <w:lang w:val="ru-RU"/>
          </w:rPr>
          <w:delText>В центре тестирования ВФСК ГТО созданы условия для массовой сдачи нормативов комплекса ГТО среди школьников и взрослого населения.</w:delText>
        </w:r>
        <w:r w:rsidDel="00FF67EC">
          <w:rPr>
            <w:sz w:val="28"/>
            <w:szCs w:val="28"/>
            <w:lang w:val="ru-RU"/>
          </w:rPr>
          <w:delText xml:space="preserve"> </w:delText>
        </w:r>
        <w:r w:rsidRPr="000B782D" w:rsidDel="00FF67EC">
          <w:rPr>
            <w:sz w:val="28"/>
            <w:szCs w:val="28"/>
            <w:lang w:val="ru-RU"/>
          </w:rPr>
          <w:delText xml:space="preserve">Внедрение комплекса ГТО направлено на все категории граждан округа. </w:delText>
        </w:r>
        <w:r w:rsidR="00B71D2E" w:rsidDel="00FF67EC">
          <w:rPr>
            <w:sz w:val="28"/>
            <w:szCs w:val="28"/>
            <w:lang w:val="ru-RU"/>
          </w:rPr>
          <w:delText>П</w:delText>
        </w:r>
        <w:r w:rsidDel="00FF67EC">
          <w:rPr>
            <w:sz w:val="28"/>
            <w:szCs w:val="28"/>
            <w:lang w:val="ru-RU"/>
          </w:rPr>
          <w:delText xml:space="preserve">о итогам 2025 года </w:delText>
        </w:r>
        <w:r w:rsidRPr="000B782D" w:rsidDel="00FF67EC">
          <w:rPr>
            <w:sz w:val="28"/>
            <w:szCs w:val="28"/>
            <w:lang w:val="ru-RU"/>
          </w:rPr>
          <w:delText xml:space="preserve">официально выполнили нормативы на знаки отличия ВФСК </w:delText>
        </w:r>
        <w:r w:rsidR="00B71D2E" w:rsidDel="00FF67EC">
          <w:rPr>
            <w:sz w:val="28"/>
            <w:szCs w:val="28"/>
            <w:lang w:val="ru-RU"/>
          </w:rPr>
          <w:delText>124</w:delText>
        </w:r>
        <w:r w:rsidRPr="000B782D" w:rsidDel="00FF67EC">
          <w:rPr>
            <w:sz w:val="28"/>
            <w:szCs w:val="28"/>
            <w:lang w:val="ru-RU"/>
          </w:rPr>
          <w:delText xml:space="preserve"> человека.</w:delText>
        </w:r>
      </w:del>
    </w:p>
    <w:p w:rsidR="007C6748" w:rsidRPr="007C6748" w:rsidDel="00FF67EC" w:rsidRDefault="007C6748" w:rsidP="007129CD">
      <w:pPr>
        <w:pStyle w:val="aa"/>
        <w:ind w:firstLine="709"/>
        <w:jc w:val="both"/>
        <w:rPr>
          <w:del w:id="43" w:author="Ирина Васильевна" w:date="2025-11-14T15:30:00Z"/>
          <w:sz w:val="28"/>
          <w:szCs w:val="28"/>
          <w:lang w:val="ru-RU"/>
        </w:rPr>
      </w:pPr>
      <w:del w:id="44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 xml:space="preserve">На территории </w:delText>
        </w:r>
        <w:r w:rsidR="00E14030" w:rsidDel="00FF67EC">
          <w:rPr>
            <w:sz w:val="28"/>
            <w:szCs w:val="28"/>
            <w:lang w:val="ru-RU"/>
          </w:rPr>
          <w:delText>округа</w:delText>
        </w:r>
        <w:r w:rsidRPr="007C6748" w:rsidDel="00FF67EC">
          <w:rPr>
            <w:sz w:val="28"/>
            <w:szCs w:val="28"/>
            <w:lang w:val="ru-RU"/>
          </w:rPr>
          <w:delText xml:space="preserve"> </w:delText>
        </w:r>
        <w:r w:rsidR="003C2B1A" w:rsidDel="00FF67EC">
          <w:rPr>
            <w:sz w:val="28"/>
            <w:szCs w:val="28"/>
            <w:lang w:val="ru-RU"/>
          </w:rPr>
          <w:delText>ежегодно</w:delText>
        </w:r>
        <w:r w:rsidRPr="007C6748" w:rsidDel="00FF67EC">
          <w:rPr>
            <w:sz w:val="28"/>
            <w:szCs w:val="28"/>
            <w:lang w:val="ru-RU"/>
          </w:rPr>
          <w:delText xml:space="preserve"> </w:delText>
        </w:r>
        <w:r w:rsidR="00C34269" w:rsidRPr="007C6748" w:rsidDel="00FF67EC">
          <w:rPr>
            <w:sz w:val="28"/>
            <w:szCs w:val="28"/>
            <w:lang w:val="ru-RU"/>
          </w:rPr>
          <w:delText>провод</w:delText>
        </w:r>
        <w:r w:rsidR="00C34269" w:rsidDel="00FF67EC">
          <w:rPr>
            <w:sz w:val="28"/>
            <w:szCs w:val="28"/>
            <w:lang w:val="ru-RU"/>
          </w:rPr>
          <w:delText>и</w:delText>
        </w:r>
        <w:r w:rsidR="00C34269" w:rsidRPr="007C6748" w:rsidDel="00FF67EC">
          <w:rPr>
            <w:sz w:val="28"/>
            <w:szCs w:val="28"/>
            <w:lang w:val="ru-RU"/>
          </w:rPr>
          <w:delText xml:space="preserve">тся </w:delText>
        </w:r>
        <w:r w:rsidRPr="007C6748" w:rsidDel="00FF67EC">
          <w:rPr>
            <w:sz w:val="28"/>
            <w:szCs w:val="28"/>
            <w:lang w:val="ru-RU"/>
          </w:rPr>
          <w:delText xml:space="preserve">более </w:delText>
        </w:r>
        <w:r w:rsidR="00461FA1" w:rsidDel="00FF67EC">
          <w:rPr>
            <w:sz w:val="28"/>
            <w:szCs w:val="28"/>
            <w:lang w:val="ru-RU"/>
          </w:rPr>
          <w:delText>7</w:delText>
        </w:r>
        <w:r w:rsidRPr="007C6748" w:rsidDel="00FF67EC">
          <w:rPr>
            <w:sz w:val="28"/>
            <w:szCs w:val="28"/>
            <w:lang w:val="ru-RU"/>
          </w:rPr>
          <w:delText>0 физкультурных, спортивных мероприятий с общим количеством участников</w:delText>
        </w:r>
        <w:r w:rsidR="00521626" w:rsidDel="00FF67EC">
          <w:rPr>
            <w:sz w:val="28"/>
            <w:szCs w:val="28"/>
            <w:lang w:val="ru-RU"/>
          </w:rPr>
          <w:delText xml:space="preserve"> </w:delText>
        </w:r>
        <w:r w:rsidR="00C34269" w:rsidDel="00FF67EC">
          <w:rPr>
            <w:sz w:val="28"/>
            <w:szCs w:val="28"/>
            <w:lang w:val="ru-RU"/>
          </w:rPr>
          <w:delText>более</w:delText>
        </w:r>
        <w:r w:rsidRPr="007C6748" w:rsidDel="00FF67EC">
          <w:rPr>
            <w:sz w:val="28"/>
            <w:szCs w:val="28"/>
            <w:lang w:val="ru-RU"/>
          </w:rPr>
          <w:delText xml:space="preserve"> </w:delText>
        </w:r>
        <w:r w:rsidR="00461FA1" w:rsidDel="00FF67EC">
          <w:rPr>
            <w:sz w:val="28"/>
            <w:szCs w:val="28"/>
            <w:lang w:val="ru-RU"/>
          </w:rPr>
          <w:delText>4</w:delText>
        </w:r>
        <w:r w:rsidRPr="007C6748" w:rsidDel="00FF67EC">
          <w:rPr>
            <w:sz w:val="28"/>
            <w:szCs w:val="28"/>
            <w:lang w:val="ru-RU"/>
          </w:rPr>
          <w:delText xml:space="preserve"> 000 </w:delText>
        </w:r>
        <w:r w:rsidRPr="007C6748" w:rsidDel="00FF67EC">
          <w:rPr>
            <w:sz w:val="28"/>
            <w:szCs w:val="28"/>
            <w:lang w:val="ru-RU"/>
          </w:rPr>
          <w:lastRenderedPageBreak/>
          <w:delText xml:space="preserve">человек. </w:delText>
        </w:r>
        <w:r w:rsidR="00562448" w:rsidDel="00FF67EC">
          <w:rPr>
            <w:sz w:val="28"/>
            <w:szCs w:val="28"/>
            <w:lang w:val="ru-RU"/>
          </w:rPr>
          <w:delText>Сборные команды</w:delText>
        </w:r>
        <w:r w:rsidRPr="007C6748" w:rsidDel="00FF67EC">
          <w:rPr>
            <w:sz w:val="28"/>
            <w:szCs w:val="28"/>
            <w:lang w:val="ru-RU"/>
          </w:rPr>
          <w:delText xml:space="preserve"> принимает участие в более 30 межрайонных, зональных и краевых соревнованиях. </w:delText>
        </w:r>
      </w:del>
    </w:p>
    <w:p w:rsidR="00005608" w:rsidRPr="00005608" w:rsidDel="00FF67EC" w:rsidRDefault="00005608" w:rsidP="00005608">
      <w:pPr>
        <w:autoSpaceDE w:val="0"/>
        <w:autoSpaceDN w:val="0"/>
        <w:adjustRightInd w:val="0"/>
        <w:ind w:firstLine="540"/>
        <w:jc w:val="both"/>
        <w:rPr>
          <w:del w:id="45" w:author="Ирина Васильевна" w:date="2025-11-14T15:30:00Z"/>
          <w:sz w:val="28"/>
          <w:szCs w:val="28"/>
          <w:lang w:val="ru-RU"/>
        </w:rPr>
      </w:pPr>
      <w:del w:id="46" w:author="Ирина Васильевна" w:date="2025-11-14T15:30:00Z">
        <w:r w:rsidRPr="00005608" w:rsidDel="00FF67EC">
          <w:rPr>
            <w:sz w:val="28"/>
            <w:szCs w:val="28"/>
            <w:lang w:val="ru-RU"/>
          </w:rPr>
          <w:delText xml:space="preserve">В результате реализации федеральных, краевых, муниципальных целевых программ, а также за счет средств внебюджетных источников в округе количество объектов спорта увеличилось с </w:delText>
        </w:r>
        <w:r w:rsidR="00521626" w:rsidDel="00FF67EC">
          <w:rPr>
            <w:sz w:val="28"/>
            <w:szCs w:val="28"/>
            <w:lang w:val="ru-RU"/>
          </w:rPr>
          <w:delText>5</w:delText>
        </w:r>
        <w:r w:rsidR="00562448" w:rsidDel="00FF67EC">
          <w:rPr>
            <w:sz w:val="28"/>
            <w:szCs w:val="28"/>
            <w:lang w:val="ru-RU"/>
          </w:rPr>
          <w:delText>2</w:delText>
        </w:r>
        <w:r w:rsidRPr="00005608" w:rsidDel="00FF67EC">
          <w:rPr>
            <w:sz w:val="28"/>
            <w:szCs w:val="28"/>
            <w:lang w:val="ru-RU"/>
          </w:rPr>
          <w:delText xml:space="preserve"> единиц в 201</w:delText>
        </w:r>
        <w:r w:rsidDel="00FF67EC">
          <w:rPr>
            <w:sz w:val="28"/>
            <w:szCs w:val="28"/>
            <w:lang w:val="ru-RU"/>
          </w:rPr>
          <w:delText>3</w:delText>
        </w:r>
        <w:r w:rsidRPr="00005608" w:rsidDel="00FF67EC">
          <w:rPr>
            <w:sz w:val="28"/>
            <w:szCs w:val="28"/>
            <w:lang w:val="ru-RU"/>
          </w:rPr>
          <w:delText xml:space="preserve"> году до </w:delText>
        </w:r>
        <w:r w:rsidR="00521626" w:rsidDel="00FF67EC">
          <w:rPr>
            <w:sz w:val="28"/>
            <w:szCs w:val="28"/>
            <w:lang w:val="ru-RU"/>
          </w:rPr>
          <w:delText xml:space="preserve">69 </w:delText>
        </w:r>
        <w:r w:rsidRPr="00005608" w:rsidDel="00FF67EC">
          <w:rPr>
            <w:sz w:val="28"/>
            <w:szCs w:val="28"/>
            <w:lang w:val="ru-RU"/>
          </w:rPr>
          <w:delText>единиц в 202</w:delText>
        </w:r>
        <w:r w:rsidDel="00FF67EC">
          <w:rPr>
            <w:sz w:val="28"/>
            <w:szCs w:val="28"/>
            <w:lang w:val="ru-RU"/>
          </w:rPr>
          <w:delText>5</w:delText>
        </w:r>
        <w:r w:rsidRPr="00005608" w:rsidDel="00FF67EC">
          <w:rPr>
            <w:sz w:val="28"/>
            <w:szCs w:val="28"/>
            <w:lang w:val="ru-RU"/>
          </w:rPr>
          <w:delText xml:space="preserve"> году, единовременную пропускную способность объектов спорта - с </w:delText>
        </w:r>
        <w:r w:rsidR="00562448" w:rsidDel="00FF67EC">
          <w:rPr>
            <w:sz w:val="28"/>
            <w:szCs w:val="28"/>
            <w:lang w:val="ru-RU"/>
          </w:rPr>
          <w:delText>1589</w:delText>
        </w:r>
        <w:r w:rsidRPr="00005608" w:rsidDel="00FF67EC">
          <w:rPr>
            <w:sz w:val="28"/>
            <w:szCs w:val="28"/>
            <w:lang w:val="ru-RU"/>
          </w:rPr>
          <w:delText xml:space="preserve"> человек в 201</w:delText>
        </w:r>
        <w:r w:rsidDel="00FF67EC">
          <w:rPr>
            <w:sz w:val="28"/>
            <w:szCs w:val="28"/>
            <w:lang w:val="ru-RU"/>
          </w:rPr>
          <w:delText>3</w:delText>
        </w:r>
        <w:r w:rsidRPr="00005608" w:rsidDel="00FF67EC">
          <w:rPr>
            <w:sz w:val="28"/>
            <w:szCs w:val="28"/>
            <w:lang w:val="ru-RU"/>
          </w:rPr>
          <w:delText xml:space="preserve"> году до </w:delText>
        </w:r>
        <w:r w:rsidR="00562448" w:rsidDel="00FF67EC">
          <w:rPr>
            <w:sz w:val="28"/>
            <w:szCs w:val="28"/>
            <w:lang w:val="ru-RU"/>
          </w:rPr>
          <w:delText>1880</w:delText>
        </w:r>
        <w:r w:rsidRPr="00005608" w:rsidDel="00FF67EC">
          <w:rPr>
            <w:sz w:val="28"/>
            <w:szCs w:val="28"/>
            <w:lang w:val="ru-RU"/>
          </w:rPr>
          <w:delText xml:space="preserve"> человек в </w:delText>
        </w:r>
        <w:r w:rsidDel="00FF67EC">
          <w:rPr>
            <w:sz w:val="28"/>
            <w:szCs w:val="28"/>
            <w:lang w:val="ru-RU"/>
          </w:rPr>
          <w:delText>2025</w:delText>
        </w:r>
        <w:r w:rsidRPr="00005608" w:rsidDel="00FF67EC">
          <w:rPr>
            <w:sz w:val="28"/>
            <w:szCs w:val="28"/>
            <w:lang w:val="ru-RU"/>
          </w:rPr>
          <w:delText xml:space="preserve"> году, уровень обеспеченности населения округа спортивными сооружениями исходя из единовременной пропускной способности объектов спорта - с </w:delText>
        </w:r>
        <w:r w:rsidR="00562448" w:rsidDel="00FF67EC">
          <w:rPr>
            <w:sz w:val="28"/>
            <w:szCs w:val="28"/>
            <w:lang w:val="ru-RU"/>
          </w:rPr>
          <w:delText xml:space="preserve">64,52 </w:delText>
        </w:r>
        <w:r w:rsidRPr="00005608" w:rsidDel="00FF67EC">
          <w:rPr>
            <w:sz w:val="28"/>
            <w:szCs w:val="28"/>
            <w:lang w:val="ru-RU"/>
          </w:rPr>
          <w:delText>% в 201</w:delText>
        </w:r>
        <w:r w:rsidDel="00FF67EC">
          <w:rPr>
            <w:sz w:val="28"/>
            <w:szCs w:val="28"/>
            <w:lang w:val="ru-RU"/>
          </w:rPr>
          <w:delText>3</w:delText>
        </w:r>
        <w:r w:rsidRPr="00005608" w:rsidDel="00FF67EC">
          <w:rPr>
            <w:sz w:val="28"/>
            <w:szCs w:val="28"/>
            <w:lang w:val="ru-RU"/>
          </w:rPr>
          <w:delText xml:space="preserve"> году до </w:delText>
        </w:r>
        <w:r w:rsidR="00562448" w:rsidDel="00FF67EC">
          <w:rPr>
            <w:sz w:val="28"/>
            <w:szCs w:val="28"/>
            <w:lang w:val="ru-RU"/>
          </w:rPr>
          <w:delText xml:space="preserve">82,98 </w:delText>
        </w:r>
        <w:r w:rsidRPr="00005608" w:rsidDel="00FF67EC">
          <w:rPr>
            <w:sz w:val="28"/>
            <w:szCs w:val="28"/>
            <w:lang w:val="ru-RU"/>
          </w:rPr>
          <w:delText>% в 202</w:delText>
        </w:r>
        <w:r w:rsidDel="00FF67EC">
          <w:rPr>
            <w:sz w:val="28"/>
            <w:szCs w:val="28"/>
            <w:lang w:val="ru-RU"/>
          </w:rPr>
          <w:delText>5</w:delText>
        </w:r>
        <w:r w:rsidRPr="00005608" w:rsidDel="00FF67EC">
          <w:rPr>
            <w:sz w:val="28"/>
            <w:szCs w:val="28"/>
            <w:lang w:val="ru-RU"/>
          </w:rPr>
          <w:delText xml:space="preserve"> году.</w:delText>
        </w:r>
      </w:del>
    </w:p>
    <w:p w:rsidR="004E189C" w:rsidRPr="004E189C" w:rsidDel="00FF67EC" w:rsidRDefault="004E189C" w:rsidP="004E189C">
      <w:pPr>
        <w:autoSpaceDE w:val="0"/>
        <w:autoSpaceDN w:val="0"/>
        <w:adjustRightInd w:val="0"/>
        <w:ind w:firstLine="709"/>
        <w:jc w:val="both"/>
        <w:rPr>
          <w:del w:id="47" w:author="Ирина Васильевна" w:date="2025-11-14T15:30:00Z"/>
          <w:sz w:val="28"/>
          <w:szCs w:val="28"/>
          <w:lang w:val="ru-RU"/>
        </w:rPr>
      </w:pPr>
      <w:del w:id="48" w:author="Ирина Васильевна" w:date="2025-11-14T15:30:00Z">
        <w:r w:rsidRPr="004E189C" w:rsidDel="00FF67EC">
          <w:rPr>
            <w:sz w:val="28"/>
            <w:szCs w:val="28"/>
            <w:lang w:val="ru-RU"/>
          </w:rPr>
          <w:delText xml:space="preserve">В округе </w:delText>
        </w:r>
        <w:r w:rsidR="00E809ED" w:rsidDel="00FF67EC">
          <w:rPr>
            <w:sz w:val="28"/>
            <w:szCs w:val="28"/>
            <w:lang w:val="ru-RU"/>
          </w:rPr>
          <w:delText>функционирует</w:delText>
        </w:r>
        <w:r w:rsidRPr="004E189C" w:rsidDel="00FF67EC">
          <w:rPr>
            <w:sz w:val="28"/>
            <w:szCs w:val="28"/>
            <w:lang w:val="ru-RU"/>
          </w:rPr>
          <w:delText xml:space="preserve"> МБУ </w:delText>
        </w:r>
        <w:r w:rsidDel="00FF67EC">
          <w:rPr>
            <w:sz w:val="28"/>
            <w:szCs w:val="28"/>
            <w:lang w:val="ru-RU"/>
          </w:rPr>
          <w:delText xml:space="preserve">ДО </w:delText>
        </w:r>
        <w:r w:rsidRPr="004E189C" w:rsidDel="00FF67EC">
          <w:rPr>
            <w:sz w:val="28"/>
            <w:szCs w:val="28"/>
            <w:lang w:val="ru-RU"/>
          </w:rPr>
          <w:delText xml:space="preserve">«Спортивная школа </w:delText>
        </w:r>
        <w:r w:rsidDel="00FF67EC">
          <w:rPr>
            <w:sz w:val="28"/>
            <w:szCs w:val="28"/>
            <w:lang w:val="ru-RU"/>
          </w:rPr>
          <w:delText>«Лидер»</w:delText>
        </w:r>
        <w:r w:rsidRPr="004E189C" w:rsidDel="00FF67EC">
          <w:rPr>
            <w:sz w:val="28"/>
            <w:szCs w:val="28"/>
            <w:lang w:val="ru-RU"/>
          </w:rPr>
          <w:delText xml:space="preserve">», реализующая программы спортивной подготовки и осуществляющая подготовку кандидатов в спортивные сборные команды Красноярского края. </w:delText>
        </w:r>
        <w:r w:rsidR="00E809ED" w:rsidDel="00FF67EC">
          <w:rPr>
            <w:sz w:val="28"/>
            <w:szCs w:val="28"/>
            <w:lang w:val="ru-RU"/>
          </w:rPr>
          <w:delText>По состоянию на 01.01.2026 года ч</w:delText>
        </w:r>
        <w:r w:rsidRPr="004E189C" w:rsidDel="00FF67EC">
          <w:rPr>
            <w:sz w:val="28"/>
            <w:szCs w:val="28"/>
            <w:lang w:val="ru-RU"/>
          </w:rPr>
          <w:delText>и</w:delText>
        </w:r>
        <w:r w:rsidR="00E809ED" w:rsidDel="00FF67EC">
          <w:rPr>
            <w:sz w:val="28"/>
            <w:szCs w:val="28"/>
            <w:lang w:val="ru-RU"/>
          </w:rPr>
          <w:delText xml:space="preserve">сленность детей, занимающихся </w:delText>
        </w:r>
        <w:r w:rsidRPr="004E189C" w:rsidDel="00FF67EC">
          <w:rPr>
            <w:sz w:val="28"/>
            <w:szCs w:val="28"/>
            <w:lang w:val="ru-RU"/>
          </w:rPr>
          <w:delText xml:space="preserve">по </w:delText>
        </w:r>
        <w:r w:rsidR="00AA5FDF" w:rsidDel="00FF67EC">
          <w:rPr>
            <w:sz w:val="28"/>
            <w:szCs w:val="28"/>
            <w:lang w:val="ru-RU"/>
          </w:rPr>
          <w:delText>шести</w:delText>
        </w:r>
        <w:r w:rsidDel="00FF67EC">
          <w:rPr>
            <w:sz w:val="28"/>
            <w:szCs w:val="28"/>
            <w:lang w:val="ru-RU"/>
          </w:rPr>
          <w:delText xml:space="preserve"> </w:delText>
        </w:r>
        <w:r w:rsidRPr="004E189C" w:rsidDel="00FF67EC">
          <w:rPr>
            <w:sz w:val="28"/>
            <w:szCs w:val="28"/>
            <w:lang w:val="ru-RU"/>
          </w:rPr>
          <w:delText>видам спорта</w:delText>
        </w:r>
        <w:r w:rsidR="00AA5FDF" w:rsidDel="00FF67EC">
          <w:rPr>
            <w:sz w:val="28"/>
            <w:szCs w:val="28"/>
            <w:lang w:val="ru-RU"/>
          </w:rPr>
          <w:delText xml:space="preserve"> (бокс, волейбол, лыжные гонки, пауэрлифтинг, футбол, адаптивная физкультура (лыжные гонки)</w:delText>
        </w:r>
        <w:r w:rsidRPr="004E189C" w:rsidDel="00FF67EC">
          <w:rPr>
            <w:sz w:val="28"/>
            <w:szCs w:val="28"/>
            <w:lang w:val="ru-RU"/>
          </w:rPr>
          <w:delText xml:space="preserve">, составила </w:delText>
        </w:r>
        <w:r w:rsidDel="00FF67EC">
          <w:rPr>
            <w:sz w:val="28"/>
            <w:szCs w:val="28"/>
            <w:lang w:val="ru-RU"/>
          </w:rPr>
          <w:delText>____</w:delText>
        </w:r>
        <w:r w:rsidRPr="004E189C" w:rsidDel="00FF67EC">
          <w:rPr>
            <w:sz w:val="28"/>
            <w:szCs w:val="28"/>
            <w:lang w:val="ru-RU"/>
          </w:rPr>
          <w:delText xml:space="preserve"> человек. </w:delText>
        </w:r>
      </w:del>
    </w:p>
    <w:p w:rsidR="004E189C" w:rsidRPr="004E189C" w:rsidDel="00FF67EC" w:rsidRDefault="004E189C" w:rsidP="004E189C">
      <w:pPr>
        <w:pStyle w:val="aa"/>
        <w:ind w:firstLine="709"/>
        <w:jc w:val="both"/>
        <w:rPr>
          <w:del w:id="49" w:author="Ирина Васильевна" w:date="2025-11-14T15:30:00Z"/>
          <w:sz w:val="28"/>
          <w:szCs w:val="28"/>
          <w:lang w:val="ru-RU"/>
        </w:rPr>
      </w:pPr>
      <w:del w:id="50" w:author="Ирина Васильевна" w:date="2025-11-14T15:30:00Z">
        <w:r w:rsidRPr="004E189C" w:rsidDel="00FF67EC">
          <w:rPr>
            <w:sz w:val="28"/>
            <w:szCs w:val="28"/>
            <w:lang w:val="ru-RU"/>
          </w:rPr>
          <w:delText xml:space="preserve">Улучшается материально-техническая база, приобретается качественный спортивный инвентарь для развития массовых видов спорта (лыжные гонки, волейбол, </w:delText>
        </w:r>
        <w:r w:rsidR="00521626" w:rsidDel="00FF67EC">
          <w:rPr>
            <w:sz w:val="28"/>
            <w:szCs w:val="28"/>
            <w:lang w:val="ru-RU"/>
          </w:rPr>
          <w:delText xml:space="preserve">футбол, </w:delText>
        </w:r>
        <w:r w:rsidRPr="004E189C" w:rsidDel="00FF67EC">
          <w:rPr>
            <w:sz w:val="28"/>
            <w:szCs w:val="28"/>
            <w:lang w:val="ru-RU"/>
          </w:rPr>
          <w:delText xml:space="preserve">спортивная борьба, туризм, настольный теннис, бильярд, дартс, специальный инвентарь для </w:delText>
        </w:r>
        <w:r w:rsidR="00521626" w:rsidDel="00FF67EC">
          <w:rPr>
            <w:sz w:val="28"/>
            <w:szCs w:val="28"/>
            <w:lang w:val="ru-RU"/>
          </w:rPr>
          <w:delText xml:space="preserve">развития АФК, </w:delText>
        </w:r>
        <w:r w:rsidRPr="004E189C" w:rsidDel="00FF67EC">
          <w:rPr>
            <w:sz w:val="28"/>
            <w:szCs w:val="28"/>
            <w:lang w:val="ru-RU"/>
          </w:rPr>
          <w:delText>подготовки и приема нормативов ВФСК ГТО).</w:delText>
        </w:r>
      </w:del>
    </w:p>
    <w:p w:rsidR="004E189C" w:rsidRPr="00C510AA" w:rsidDel="00FF67EC" w:rsidRDefault="004E189C" w:rsidP="004E189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del w:id="51" w:author="Ирина Васильевна" w:date="2025-11-14T15:30:00Z"/>
          <w:sz w:val="28"/>
          <w:szCs w:val="28"/>
        </w:rPr>
      </w:pPr>
      <w:del w:id="52" w:author="Ирина Васильевна" w:date="2025-11-14T15:30:00Z">
        <w:r w:rsidRPr="00B3772D" w:rsidDel="00FF67EC">
          <w:rPr>
            <w:sz w:val="28"/>
            <w:szCs w:val="28"/>
          </w:rPr>
          <w:delText xml:space="preserve">Продолжается работа, направленная на поиск и выявление детей, одаренных в области спорта: проводятся спортивные соревнования по видам спорта </w:delText>
        </w:r>
        <w:r w:rsidR="00AA6058" w:rsidDel="00FF67EC">
          <w:rPr>
            <w:sz w:val="28"/>
            <w:szCs w:val="28"/>
          </w:rPr>
          <w:delText xml:space="preserve">лыжным гонкам, волейболу, боксу, пауэрлифтингу, легкой атлетике, </w:delText>
        </w:r>
        <w:r w:rsidRPr="00B3772D" w:rsidDel="00FF67EC">
          <w:rPr>
            <w:sz w:val="28"/>
            <w:szCs w:val="28"/>
          </w:rPr>
          <w:delText xml:space="preserve"> занимающиеся принимают участие в выездных соревнованиях. Ежегодно в соревнованиях различного уровня принимают участие около </w:delText>
        </w:r>
        <w:r w:rsidR="00AA6058" w:rsidDel="00FF67EC">
          <w:rPr>
            <w:sz w:val="28"/>
            <w:szCs w:val="28"/>
          </w:rPr>
          <w:delText>300</w:delText>
        </w:r>
        <w:r w:rsidRPr="00B3772D" w:rsidDel="00FF67EC">
          <w:rPr>
            <w:sz w:val="28"/>
            <w:szCs w:val="28"/>
          </w:rPr>
          <w:delText xml:space="preserve"> человек.</w:delText>
        </w:r>
      </w:del>
    </w:p>
    <w:p w:rsidR="00005608" w:rsidDel="00FF67EC" w:rsidRDefault="00005608" w:rsidP="007C6748">
      <w:pPr>
        <w:pStyle w:val="aa"/>
        <w:ind w:firstLine="709"/>
        <w:jc w:val="both"/>
        <w:rPr>
          <w:del w:id="53" w:author="Ирина Васильевна" w:date="2025-11-14T15:30:00Z"/>
          <w:sz w:val="28"/>
          <w:szCs w:val="28"/>
          <w:lang w:val="ru-RU"/>
        </w:rPr>
      </w:pPr>
    </w:p>
    <w:p w:rsidR="007C6748" w:rsidRPr="007C6748" w:rsidDel="00FF67EC" w:rsidRDefault="007C6748" w:rsidP="007C6748">
      <w:pPr>
        <w:pStyle w:val="aa"/>
        <w:ind w:firstLine="709"/>
        <w:jc w:val="both"/>
        <w:rPr>
          <w:del w:id="54" w:author="Ирина Васильевна" w:date="2025-11-14T15:30:00Z"/>
          <w:sz w:val="28"/>
          <w:szCs w:val="28"/>
          <w:lang w:val="ru-RU"/>
        </w:rPr>
      </w:pPr>
      <w:del w:id="55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>Сложившаяся  ситуация по привлечению населения к систематическим занятиям физкультурой и спортом, выполнению нормативов ВФСК ГТО, участию в спортивно – массовых мероприятиях, акциях разных уровней по видам спорта имеет ряд проблем: низкий уровень интереса жителей к участию в спортивной жизни, пассивность и нежелание включаться в мероприятия физкультурно–спортивной направленности. В целях выстраивания системы работы уделяется внимание развитию и поддержке сети спортивных клубов по месту жительства, участию в спортивной жизни людей с ограниченными возможностями, укреплению инфраструктуры физической культуры и спорта, совершенствованию системы проведения физкультурных спортивных мероприятий, усилению работы по пропаганде здорового образа жизни, формированию системы отбора наиболее одаренных детей в области спорта.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56" w:author="Ирина Васильевна" w:date="2025-11-14T15:30:00Z"/>
          <w:sz w:val="28"/>
          <w:szCs w:val="28"/>
          <w:lang w:val="ru-RU"/>
        </w:rPr>
      </w:pPr>
      <w:del w:id="57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 xml:space="preserve">В </w:delText>
        </w:r>
        <w:r w:rsidR="00461FA1" w:rsidDel="00FF67EC">
          <w:rPr>
            <w:sz w:val="28"/>
            <w:szCs w:val="28"/>
            <w:lang w:val="ru-RU"/>
          </w:rPr>
          <w:delText>октябре</w:delText>
        </w:r>
        <w:r w:rsidRPr="007C6748" w:rsidDel="00FF67EC">
          <w:rPr>
            <w:sz w:val="28"/>
            <w:szCs w:val="28"/>
            <w:lang w:val="ru-RU"/>
          </w:rPr>
          <w:delText xml:space="preserve"> 2020 года введен в эксплуатацию нов</w:delText>
        </w:r>
        <w:r w:rsidR="00461FA1" w:rsidDel="00FF67EC">
          <w:rPr>
            <w:sz w:val="28"/>
            <w:szCs w:val="28"/>
            <w:lang w:val="ru-RU"/>
          </w:rPr>
          <w:delText>ый</w:delText>
        </w:r>
        <w:r w:rsidRPr="007C6748" w:rsidDel="00FF67EC">
          <w:rPr>
            <w:sz w:val="28"/>
            <w:szCs w:val="28"/>
            <w:lang w:val="ru-RU"/>
          </w:rPr>
          <w:delText xml:space="preserve"> спортивн</w:delText>
        </w:r>
        <w:r w:rsidR="00461FA1" w:rsidDel="00FF67EC">
          <w:rPr>
            <w:sz w:val="28"/>
            <w:szCs w:val="28"/>
            <w:lang w:val="ru-RU"/>
          </w:rPr>
          <w:delText xml:space="preserve">ый </w:delText>
        </w:r>
        <w:r w:rsidRPr="007C6748" w:rsidDel="00FF67EC">
          <w:rPr>
            <w:sz w:val="28"/>
            <w:szCs w:val="28"/>
            <w:lang w:val="ru-RU"/>
          </w:rPr>
          <w:delText>объект – стадион по ул. Сосновая 1, п. Абан</w:delText>
        </w:r>
        <w:r w:rsidR="00427D9A" w:rsidDel="00FF67EC">
          <w:rPr>
            <w:sz w:val="28"/>
            <w:szCs w:val="28"/>
            <w:lang w:val="ru-RU"/>
          </w:rPr>
          <w:delText>, которому присвоено имя Олимпийского чемпиона по греко-римской борьбе А.В</w:delText>
        </w:r>
        <w:r w:rsidRPr="007C6748" w:rsidDel="00FF67EC">
          <w:rPr>
            <w:sz w:val="28"/>
            <w:szCs w:val="28"/>
            <w:lang w:val="ru-RU"/>
          </w:rPr>
          <w:delText>.</w:delText>
        </w:r>
        <w:r w:rsidR="00427D9A" w:rsidDel="00FF67EC">
          <w:rPr>
            <w:sz w:val="28"/>
            <w:szCs w:val="28"/>
            <w:lang w:val="ru-RU"/>
          </w:rPr>
          <w:delText xml:space="preserve"> Шумакова. 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58" w:author="Ирина Васильевна" w:date="2025-11-14T15:30:00Z"/>
          <w:sz w:val="28"/>
          <w:szCs w:val="28"/>
          <w:lang w:val="ru-RU"/>
        </w:rPr>
      </w:pPr>
      <w:del w:id="59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 xml:space="preserve">Стадион построен в рамках государственной программы Красноярского края «Развитие физической культуры и спорта». На территории стадиона расположены административно-бытовое здание, трибуны вместимостью 98 человек, футбольное поле, площадки для </w:delText>
        </w:r>
        <w:r w:rsidRPr="007C6748" w:rsidDel="00FF67EC">
          <w:rPr>
            <w:sz w:val="28"/>
            <w:szCs w:val="28"/>
            <w:lang w:val="ru-RU"/>
          </w:rPr>
          <w:lastRenderedPageBreak/>
          <w:delText>волейбола и</w:delText>
        </w:r>
        <w:r w:rsidRPr="00AB28BE" w:rsidDel="00FF67EC">
          <w:rPr>
            <w:sz w:val="28"/>
            <w:szCs w:val="28"/>
          </w:rPr>
          <w:delText> </w:delText>
        </w:r>
        <w:r w:rsidRPr="007C6748" w:rsidDel="00FF67EC">
          <w:rPr>
            <w:sz w:val="28"/>
            <w:szCs w:val="28"/>
            <w:lang w:val="ru-RU"/>
          </w:rPr>
          <w:delText>баскетбола, сектора для прыжков в длину и высоту, сектор для метания ядра (дисков), беговые дорожки, площадка ГТО, общая площадь стадиона 30 048,00 м</w:delText>
        </w:r>
        <w:r w:rsidRPr="007C6748" w:rsidDel="00FF67EC">
          <w:rPr>
            <w:sz w:val="28"/>
            <w:szCs w:val="28"/>
            <w:vertAlign w:val="superscript"/>
            <w:lang w:val="ru-RU"/>
          </w:rPr>
          <w:delText>2</w:delText>
        </w:r>
        <w:r w:rsidRPr="007C6748" w:rsidDel="00FF67EC">
          <w:rPr>
            <w:sz w:val="28"/>
            <w:szCs w:val="28"/>
            <w:lang w:val="ru-RU"/>
          </w:rPr>
          <w:delText>. Вокруг стадиона  построена лыжероллерная трасса в асфальтном покрытии, протяженностью 900 метров, шириной 4 м.</w:delText>
        </w:r>
      </w:del>
    </w:p>
    <w:p w:rsidR="00427D9A" w:rsidDel="00FF67EC" w:rsidRDefault="007C6748" w:rsidP="00427D9A">
      <w:pPr>
        <w:autoSpaceDE w:val="0"/>
        <w:autoSpaceDN w:val="0"/>
        <w:adjustRightInd w:val="0"/>
        <w:ind w:firstLine="709"/>
        <w:jc w:val="both"/>
        <w:rPr>
          <w:del w:id="60" w:author="Ирина Васильевна" w:date="2025-11-14T15:30:00Z"/>
          <w:bCs/>
          <w:color w:val="000000"/>
          <w:sz w:val="28"/>
          <w:szCs w:val="28"/>
          <w:lang w:val="ru-RU"/>
        </w:rPr>
      </w:pPr>
      <w:del w:id="61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 xml:space="preserve">В 2021 году </w:delText>
        </w:r>
        <w:r w:rsidR="00427D9A" w:rsidDel="00FF67EC">
          <w:rPr>
            <w:sz w:val="28"/>
            <w:szCs w:val="28"/>
            <w:lang w:val="ru-RU"/>
          </w:rPr>
          <w:delText xml:space="preserve">на стадионе построена </w:delText>
        </w:r>
        <w:r w:rsidR="00427D9A" w:rsidRPr="007C6748" w:rsidDel="00FF67EC">
          <w:rPr>
            <w:bCs/>
            <w:color w:val="000000"/>
            <w:sz w:val="28"/>
            <w:szCs w:val="28"/>
            <w:lang w:val="ru-RU"/>
          </w:rPr>
          <w:delText>площадк</w:delText>
        </w:r>
        <w:r w:rsidR="00427D9A" w:rsidDel="00FF67EC">
          <w:rPr>
            <w:bCs/>
            <w:color w:val="000000"/>
            <w:sz w:val="28"/>
            <w:szCs w:val="28"/>
            <w:lang w:val="ru-RU"/>
          </w:rPr>
          <w:delText>а</w:delText>
        </w:r>
        <w:r w:rsidR="00427D9A" w:rsidRPr="007C6748" w:rsidDel="00FF67EC">
          <w:rPr>
            <w:bCs/>
            <w:color w:val="000000"/>
            <w:sz w:val="28"/>
            <w:szCs w:val="28"/>
            <w:lang w:val="ru-RU"/>
          </w:rPr>
          <w:delText xml:space="preserve"> ГТО</w:delText>
        </w:r>
        <w:r w:rsidR="00427D9A" w:rsidDel="00FF67EC">
          <w:rPr>
            <w:bCs/>
            <w:color w:val="000000"/>
            <w:sz w:val="28"/>
            <w:szCs w:val="28"/>
            <w:lang w:val="ru-RU"/>
          </w:rPr>
          <w:delText xml:space="preserve">, на которой </w:delText>
        </w:r>
        <w:r w:rsidR="00427D9A" w:rsidRPr="007C6748" w:rsidDel="00FF67EC">
          <w:rPr>
            <w:bCs/>
            <w:color w:val="000000"/>
            <w:sz w:val="28"/>
            <w:szCs w:val="28"/>
            <w:lang w:val="ru-RU"/>
          </w:rPr>
          <w:delText>установлено спортивно-технологическ</w:delText>
        </w:r>
        <w:r w:rsidR="00427D9A" w:rsidDel="00FF67EC">
          <w:rPr>
            <w:bCs/>
            <w:color w:val="000000"/>
            <w:sz w:val="28"/>
            <w:szCs w:val="28"/>
            <w:lang w:val="ru-RU"/>
          </w:rPr>
          <w:delText>ое</w:delText>
        </w:r>
        <w:r w:rsidR="00427D9A" w:rsidRPr="007C6748" w:rsidDel="00FF67EC">
          <w:rPr>
            <w:bCs/>
            <w:color w:val="000000"/>
            <w:sz w:val="28"/>
            <w:szCs w:val="28"/>
            <w:lang w:val="ru-RU"/>
          </w:rPr>
          <w:delText xml:space="preserve"> оборудование </w:delText>
        </w:r>
        <w:r w:rsidR="00427D9A" w:rsidDel="00FF67EC">
          <w:rPr>
            <w:bCs/>
            <w:color w:val="000000"/>
            <w:sz w:val="28"/>
            <w:szCs w:val="28"/>
            <w:lang w:val="ru-RU"/>
          </w:rPr>
          <w:delText xml:space="preserve">для подготовки и выполнения нормативов ВФСК ГТО. </w:delText>
        </w:r>
      </w:del>
    </w:p>
    <w:p w:rsidR="00427D9A" w:rsidDel="00FF67EC" w:rsidRDefault="00427D9A" w:rsidP="00427D9A">
      <w:pPr>
        <w:autoSpaceDE w:val="0"/>
        <w:autoSpaceDN w:val="0"/>
        <w:adjustRightInd w:val="0"/>
        <w:ind w:firstLine="709"/>
        <w:jc w:val="both"/>
        <w:rPr>
          <w:del w:id="62" w:author="Ирина Васильевна" w:date="2025-11-14T15:30:00Z"/>
          <w:bCs/>
          <w:color w:val="000000"/>
          <w:sz w:val="28"/>
          <w:szCs w:val="28"/>
          <w:lang w:val="ru-RU"/>
        </w:rPr>
      </w:pPr>
      <w:del w:id="63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>В 202</w:delText>
        </w:r>
        <w:r w:rsidDel="00FF67EC">
          <w:rPr>
            <w:sz w:val="28"/>
            <w:szCs w:val="28"/>
            <w:lang w:val="ru-RU"/>
          </w:rPr>
          <w:delText>3</w:delText>
        </w:r>
        <w:r w:rsidRPr="007C6748" w:rsidDel="00FF67EC">
          <w:rPr>
            <w:sz w:val="28"/>
            <w:szCs w:val="28"/>
            <w:lang w:val="ru-RU"/>
          </w:rPr>
          <w:delText xml:space="preserve"> году </w:delText>
        </w:r>
        <w:r w:rsidDel="00FF67EC">
          <w:rPr>
            <w:sz w:val="28"/>
            <w:szCs w:val="28"/>
            <w:lang w:val="ru-RU"/>
          </w:rPr>
          <w:delText xml:space="preserve">на стадионе построена </w:delText>
        </w:r>
        <w:r w:rsidR="00D06209" w:rsidDel="00FF67EC">
          <w:rPr>
            <w:sz w:val="28"/>
            <w:szCs w:val="28"/>
            <w:lang w:val="ru-RU"/>
          </w:rPr>
          <w:delText xml:space="preserve">новая </w:delText>
        </w:r>
        <w:r w:rsidRPr="007C6748" w:rsidDel="00FF67EC">
          <w:rPr>
            <w:bCs/>
            <w:color w:val="000000"/>
            <w:sz w:val="28"/>
            <w:szCs w:val="28"/>
            <w:lang w:val="ru-RU"/>
          </w:rPr>
          <w:delText>площадк</w:delText>
        </w:r>
        <w:r w:rsidDel="00FF67EC">
          <w:rPr>
            <w:bCs/>
            <w:color w:val="000000"/>
            <w:sz w:val="28"/>
            <w:szCs w:val="28"/>
            <w:lang w:val="ru-RU"/>
          </w:rPr>
          <w:delText>а</w:delText>
        </w:r>
        <w:r w:rsidRPr="007C6748" w:rsidDel="00FF67EC">
          <w:rPr>
            <w:bCs/>
            <w:color w:val="000000"/>
            <w:sz w:val="28"/>
            <w:szCs w:val="28"/>
            <w:lang w:val="ru-RU"/>
          </w:rPr>
          <w:delText xml:space="preserve"> </w:delText>
        </w:r>
        <w:r w:rsidR="00D06209" w:rsidDel="00FF67EC">
          <w:rPr>
            <w:bCs/>
            <w:color w:val="000000"/>
            <w:sz w:val="28"/>
            <w:szCs w:val="28"/>
            <w:lang w:val="ru-RU"/>
          </w:rPr>
          <w:delText xml:space="preserve">для игры в городки и была проведена модернизация и установка искусственного покрытия на футбольном поле. В парке «Горка» п. Абан </w:delText>
        </w:r>
        <w:r w:rsidR="00F232FB" w:rsidDel="00FF67EC">
          <w:rPr>
            <w:bCs/>
            <w:color w:val="000000"/>
            <w:sz w:val="28"/>
            <w:szCs w:val="28"/>
            <w:lang w:val="ru-RU"/>
          </w:rPr>
          <w:delText xml:space="preserve">оборудована </w:delText>
        </w:r>
        <w:r w:rsidR="00D06209" w:rsidDel="00FF67EC">
          <w:rPr>
            <w:bCs/>
            <w:color w:val="000000"/>
            <w:sz w:val="28"/>
            <w:szCs w:val="28"/>
            <w:lang w:val="ru-RU"/>
          </w:rPr>
          <w:delText xml:space="preserve">новая комплексная площадка для подвижных игр. На территории Абанской СОШ № 4 </w:delText>
        </w:r>
        <w:r w:rsidR="00F232FB" w:rsidDel="00FF67EC">
          <w:rPr>
            <w:sz w:val="28"/>
            <w:szCs w:val="28"/>
            <w:lang w:val="ru-RU"/>
          </w:rPr>
          <w:delText xml:space="preserve">создана </w:delText>
        </w:r>
        <w:r w:rsidR="00D06209" w:rsidRPr="007C6748" w:rsidDel="00FF67EC">
          <w:rPr>
            <w:bCs/>
            <w:color w:val="000000"/>
            <w:sz w:val="28"/>
            <w:szCs w:val="28"/>
            <w:lang w:val="ru-RU"/>
          </w:rPr>
          <w:delText>площадк</w:delText>
        </w:r>
        <w:r w:rsidR="00D06209" w:rsidDel="00FF67EC">
          <w:rPr>
            <w:bCs/>
            <w:color w:val="000000"/>
            <w:sz w:val="28"/>
            <w:szCs w:val="28"/>
            <w:lang w:val="ru-RU"/>
          </w:rPr>
          <w:delText>а</w:delText>
        </w:r>
        <w:r w:rsidR="00D06209" w:rsidRPr="007C6748" w:rsidDel="00FF67EC">
          <w:rPr>
            <w:bCs/>
            <w:color w:val="000000"/>
            <w:sz w:val="28"/>
            <w:szCs w:val="28"/>
            <w:lang w:val="ru-RU"/>
          </w:rPr>
          <w:delText xml:space="preserve"> ГТО</w:delText>
        </w:r>
        <w:r w:rsidR="00AA6058" w:rsidDel="00FF67EC">
          <w:rPr>
            <w:bCs/>
            <w:color w:val="000000"/>
            <w:sz w:val="28"/>
            <w:szCs w:val="28"/>
            <w:lang w:val="ru-RU"/>
          </w:rPr>
          <w:delText xml:space="preserve"> </w:delText>
        </w:r>
        <w:r w:rsidR="00F232FB" w:rsidDel="00FF67EC">
          <w:rPr>
            <w:bCs/>
            <w:color w:val="000000"/>
            <w:sz w:val="28"/>
            <w:szCs w:val="28"/>
            <w:lang w:val="ru-RU"/>
          </w:rPr>
          <w:delText xml:space="preserve">со спортивно-технологическим </w:delText>
        </w:r>
        <w:r w:rsidR="00D06209" w:rsidRPr="007C6748" w:rsidDel="00FF67EC">
          <w:rPr>
            <w:bCs/>
            <w:color w:val="000000"/>
            <w:sz w:val="28"/>
            <w:szCs w:val="28"/>
            <w:lang w:val="ru-RU"/>
          </w:rPr>
          <w:delText>оборудование</w:delText>
        </w:r>
        <w:r w:rsidR="00F232FB" w:rsidDel="00FF67EC">
          <w:rPr>
            <w:bCs/>
            <w:color w:val="000000"/>
            <w:sz w:val="28"/>
            <w:szCs w:val="28"/>
            <w:lang w:val="ru-RU"/>
          </w:rPr>
          <w:delText>м</w:delText>
        </w:r>
        <w:r w:rsidR="00D06209" w:rsidRPr="007C6748" w:rsidDel="00FF67EC">
          <w:rPr>
            <w:bCs/>
            <w:color w:val="000000"/>
            <w:sz w:val="28"/>
            <w:szCs w:val="28"/>
            <w:lang w:val="ru-RU"/>
          </w:rPr>
          <w:delText xml:space="preserve"> </w:delText>
        </w:r>
        <w:r w:rsidR="00D06209" w:rsidDel="00FF67EC">
          <w:rPr>
            <w:bCs/>
            <w:color w:val="000000"/>
            <w:sz w:val="28"/>
            <w:szCs w:val="28"/>
            <w:lang w:val="ru-RU"/>
          </w:rPr>
          <w:delText>для подготовки и выполнения нормативов ВФСК ГТО</w:delText>
        </w:r>
      </w:del>
    </w:p>
    <w:p w:rsidR="00D06209" w:rsidDel="00FF67EC" w:rsidRDefault="00D06209" w:rsidP="00427D9A">
      <w:pPr>
        <w:autoSpaceDE w:val="0"/>
        <w:autoSpaceDN w:val="0"/>
        <w:adjustRightInd w:val="0"/>
        <w:ind w:firstLine="709"/>
        <w:jc w:val="both"/>
        <w:rPr>
          <w:del w:id="64" w:author="Ирина Васильевна" w:date="2025-11-14T15:30:00Z"/>
          <w:bCs/>
          <w:color w:val="000000"/>
          <w:sz w:val="28"/>
          <w:szCs w:val="28"/>
          <w:lang w:val="ru-RU"/>
        </w:rPr>
      </w:pPr>
      <w:del w:id="65" w:author="Ирина Васильевна" w:date="2025-11-14T15:30:00Z">
        <w:r w:rsidDel="00FF67EC">
          <w:rPr>
            <w:bCs/>
            <w:color w:val="000000"/>
            <w:sz w:val="28"/>
            <w:szCs w:val="28"/>
            <w:lang w:val="ru-RU"/>
          </w:rPr>
          <w:delText>В 2024 году в с. Устьянск</w:delText>
        </w:r>
        <w:r w:rsidRPr="00D06209" w:rsidDel="00FF67EC">
          <w:rPr>
            <w:bCs/>
            <w:color w:val="000000"/>
            <w:sz w:val="28"/>
            <w:szCs w:val="28"/>
            <w:lang w:val="ru-RU"/>
          </w:rPr>
          <w:delText xml:space="preserve"> </w:delText>
        </w:r>
        <w:r w:rsidDel="00FF67EC">
          <w:rPr>
            <w:bCs/>
            <w:color w:val="000000"/>
            <w:sz w:val="28"/>
            <w:szCs w:val="28"/>
            <w:lang w:val="ru-RU"/>
          </w:rPr>
          <w:delText>построена новая комплексная площадка для подвижных игр.</w:delText>
        </w:r>
      </w:del>
    </w:p>
    <w:p w:rsidR="00D06209" w:rsidDel="00FF67EC" w:rsidRDefault="00D06209" w:rsidP="00D06209">
      <w:pPr>
        <w:autoSpaceDE w:val="0"/>
        <w:autoSpaceDN w:val="0"/>
        <w:adjustRightInd w:val="0"/>
        <w:ind w:firstLine="709"/>
        <w:jc w:val="both"/>
        <w:rPr>
          <w:del w:id="66" w:author="Ирина Васильевна" w:date="2025-11-14T15:30:00Z"/>
          <w:bCs/>
          <w:color w:val="000000"/>
          <w:sz w:val="28"/>
          <w:szCs w:val="28"/>
          <w:lang w:val="ru-RU"/>
        </w:rPr>
      </w:pPr>
      <w:del w:id="67" w:author="Ирина Васильевна" w:date="2025-11-14T15:30:00Z">
        <w:r w:rsidDel="00FF67EC">
          <w:rPr>
            <w:bCs/>
            <w:color w:val="000000"/>
            <w:sz w:val="28"/>
            <w:szCs w:val="28"/>
            <w:lang w:val="ru-RU"/>
          </w:rPr>
          <w:delText>В 2025 году на территории Новоуспенской СОШ</w:delText>
        </w:r>
        <w:r w:rsidRPr="00D06209" w:rsidDel="00FF67EC">
          <w:rPr>
            <w:bCs/>
            <w:color w:val="000000"/>
            <w:sz w:val="28"/>
            <w:szCs w:val="28"/>
            <w:lang w:val="ru-RU"/>
          </w:rPr>
          <w:delText xml:space="preserve"> </w:delText>
        </w:r>
        <w:r w:rsidDel="00FF67EC">
          <w:rPr>
            <w:bCs/>
            <w:color w:val="000000"/>
            <w:sz w:val="28"/>
            <w:szCs w:val="28"/>
            <w:lang w:val="ru-RU"/>
          </w:rPr>
          <w:delText>построена новая комплексная площадка для подвижных игр.</w:delText>
        </w:r>
      </w:del>
    </w:p>
    <w:p w:rsidR="00A37699" w:rsidDel="00FF67EC" w:rsidRDefault="00D13076">
      <w:pPr>
        <w:pStyle w:val="ConsPlusNormal"/>
        <w:ind w:firstLine="709"/>
        <w:rPr>
          <w:del w:id="68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69" w:author="Ирина Васильевна" w:date="2025-11-14T15:30:00Z">
        <w:r w:rsidRPr="00D13076" w:rsidDel="00FF67EC">
          <w:rPr>
            <w:rFonts w:ascii="Times New Roman" w:hAnsi="Times New Roman" w:cs="Times New Roman"/>
            <w:sz w:val="28"/>
            <w:szCs w:val="28"/>
          </w:rPr>
          <w:delText xml:space="preserve">Принятые меры способствовали распространению среди жителей </w:delText>
        </w:r>
        <w:r w:rsidR="00D45DD1" w:rsidRPr="00F232FB" w:rsidDel="00FF67EC">
          <w:rPr>
            <w:rFonts w:ascii="Times New Roman" w:hAnsi="Times New Roman" w:cs="Times New Roman"/>
            <w:sz w:val="28"/>
            <w:szCs w:val="28"/>
          </w:rPr>
          <w:delText>Абанском районе</w:delText>
        </w:r>
        <w:r w:rsidRPr="00D13076" w:rsidDel="00FF67EC">
          <w:rPr>
            <w:rFonts w:ascii="Times New Roman" w:hAnsi="Times New Roman" w:cs="Times New Roman"/>
            <w:sz w:val="28"/>
            <w:szCs w:val="28"/>
          </w:rPr>
          <w:delText xml:space="preserve"> устойчивого положительного отношения к ведению здорового образа жизни. Доля населения, систематически занимающихся физической культурой и спортом, по итогам 2024 года достигла 53,79 процента.</w:delText>
        </w:r>
      </w:del>
    </w:p>
    <w:p w:rsidR="00A37699" w:rsidDel="00FF67EC" w:rsidRDefault="00D13076">
      <w:pPr>
        <w:pStyle w:val="ConsPlusNormal"/>
        <w:ind w:firstLine="709"/>
        <w:rPr>
          <w:del w:id="70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71" w:author="Ирина Васильевна" w:date="2025-11-14T15:30:00Z">
        <w:r w:rsidRPr="00D13076" w:rsidDel="00FF67EC">
          <w:rPr>
            <w:rFonts w:ascii="Times New Roman" w:hAnsi="Times New Roman" w:cs="Times New Roman"/>
            <w:sz w:val="28"/>
            <w:szCs w:val="28"/>
          </w:rPr>
          <w:delText>Количество граждан, проинформированных о мероприятиях в области физической культуры и спорта, по итогам 2024 года составило 5 тыс. человек.</w:delText>
        </w:r>
      </w:del>
    </w:p>
    <w:p w:rsidR="00A37699" w:rsidDel="00FF67EC" w:rsidRDefault="00D13076">
      <w:pPr>
        <w:pStyle w:val="ConsPlusNormal"/>
        <w:ind w:firstLine="709"/>
        <w:rPr>
          <w:del w:id="72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73" w:author="Ирина Васильевна" w:date="2025-11-14T15:30:00Z">
        <w:r w:rsidRPr="00D13076" w:rsidDel="00FF67EC">
          <w:rPr>
            <w:rFonts w:ascii="Times New Roman" w:hAnsi="Times New Roman" w:cs="Times New Roman"/>
            <w:sz w:val="28"/>
            <w:szCs w:val="28"/>
          </w:rPr>
          <w:delText>Вместе с тем сохраняется ряд проблем, требующих решения:</w:delText>
        </w:r>
      </w:del>
    </w:p>
    <w:p w:rsidR="00A37699" w:rsidDel="00FF67EC" w:rsidRDefault="00D13076">
      <w:pPr>
        <w:pStyle w:val="ConsPlusNormal"/>
        <w:ind w:firstLine="709"/>
        <w:rPr>
          <w:del w:id="74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75" w:author="Ирина Васильевна" w:date="2025-11-14T15:30:00Z">
        <w:r w:rsidRPr="00D13076" w:rsidDel="00FF67EC">
          <w:rPr>
            <w:rFonts w:ascii="Times New Roman" w:hAnsi="Times New Roman" w:cs="Times New Roman"/>
            <w:sz w:val="28"/>
            <w:szCs w:val="28"/>
          </w:rPr>
          <w:delText xml:space="preserve">среди граждан, систематически занимающихся физической культурой и спортом, </w:delText>
        </w:r>
        <w:r w:rsidR="000A0471" w:rsidDel="00FF67EC">
          <w:rPr>
            <w:rFonts w:ascii="Times New Roman" w:hAnsi="Times New Roman" w:cs="Times New Roman"/>
            <w:sz w:val="28"/>
            <w:szCs w:val="28"/>
          </w:rPr>
          <w:delText>преобладает</w:delText>
        </w:r>
        <w:r w:rsidRPr="00D13076" w:rsidDel="00FF67EC">
          <w:rPr>
            <w:rFonts w:ascii="Times New Roman" w:hAnsi="Times New Roman" w:cs="Times New Roman"/>
            <w:sz w:val="28"/>
            <w:szCs w:val="28"/>
          </w:rPr>
          <w:delText xml:space="preserve"> преимущественно дети и молодежь в возрасте до 29 лет. Сохраняется недостаточный уровень вовлеченности населения среднего и старшего возраста в занятия физической культурой и спортом;</w:delText>
        </w:r>
      </w:del>
    </w:p>
    <w:p w:rsidR="00A37699" w:rsidDel="00FF67EC" w:rsidRDefault="00D13076">
      <w:pPr>
        <w:pStyle w:val="ConsPlusNormal"/>
        <w:ind w:firstLine="709"/>
        <w:rPr>
          <w:del w:id="76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77" w:author="Ирина Васильевна" w:date="2025-11-14T15:30:00Z">
        <w:r w:rsidRPr="00D13076" w:rsidDel="00FF67EC">
          <w:rPr>
            <w:rFonts w:ascii="Times New Roman" w:hAnsi="Times New Roman" w:cs="Times New Roman"/>
            <w:sz w:val="28"/>
            <w:szCs w:val="28"/>
          </w:rPr>
          <w:delText>недостаточное количество штатных единиц для обеспечения инструкторско-методической деятельности в области физической культуры и спорта, преимущественно в физкультурно-спортивных клубах по месту жительства;</w:delText>
        </w:r>
      </w:del>
    </w:p>
    <w:p w:rsidR="00A37699" w:rsidDel="00FF67EC" w:rsidRDefault="00D13076">
      <w:pPr>
        <w:pStyle w:val="ConsPlusNormal"/>
        <w:ind w:firstLine="709"/>
        <w:rPr>
          <w:del w:id="78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79" w:author="Ирина Васильевна" w:date="2025-11-14T15:30:00Z">
        <w:r w:rsidRPr="00D13076" w:rsidDel="00FF67EC">
          <w:rPr>
            <w:rFonts w:ascii="Times New Roman" w:hAnsi="Times New Roman" w:cs="Times New Roman"/>
            <w:sz w:val="28"/>
            <w:szCs w:val="28"/>
          </w:rPr>
          <w:delText>дефицит квалифицированных кадров, обладающих компетенциями для работы с различными (социальными, возрастными) группами населения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.</w:delText>
        </w:r>
      </w:del>
    </w:p>
    <w:p w:rsidR="00D06209" w:rsidDel="00FF67EC" w:rsidRDefault="00D06209" w:rsidP="00427D9A">
      <w:pPr>
        <w:autoSpaceDE w:val="0"/>
        <w:autoSpaceDN w:val="0"/>
        <w:adjustRightInd w:val="0"/>
        <w:ind w:firstLine="709"/>
        <w:jc w:val="both"/>
        <w:rPr>
          <w:del w:id="80" w:author="Ирина Васильевна" w:date="2025-11-14T15:30:00Z"/>
          <w:bCs/>
          <w:color w:val="000000"/>
          <w:sz w:val="28"/>
          <w:szCs w:val="28"/>
          <w:lang w:val="ru-RU"/>
        </w:rPr>
      </w:pPr>
    </w:p>
    <w:p w:rsidR="00D06209" w:rsidDel="00FF67EC" w:rsidRDefault="00D06209" w:rsidP="00A86AC9">
      <w:pPr>
        <w:autoSpaceDE w:val="0"/>
        <w:autoSpaceDN w:val="0"/>
        <w:adjustRightInd w:val="0"/>
        <w:outlineLvl w:val="0"/>
        <w:rPr>
          <w:del w:id="81" w:author="Ирина Васильевна" w:date="2025-11-14T15:30:00Z"/>
          <w:sz w:val="28"/>
          <w:szCs w:val="28"/>
          <w:lang w:val="ru-RU"/>
        </w:rPr>
      </w:pPr>
    </w:p>
    <w:p w:rsidR="00A37699" w:rsidDel="00FF67EC" w:rsidRDefault="00531009">
      <w:pPr>
        <w:pStyle w:val="ConsPlusTitle"/>
        <w:jc w:val="center"/>
        <w:outlineLvl w:val="2"/>
        <w:rPr>
          <w:del w:id="82" w:author="Ирина Васильевна" w:date="2025-11-14T15:30:00Z"/>
          <w:rFonts w:ascii="Times New Roman" w:hAnsi="Times New Roman" w:cs="Times New Roman"/>
          <w:b w:val="0"/>
          <w:sz w:val="28"/>
          <w:szCs w:val="28"/>
        </w:rPr>
      </w:pPr>
      <w:del w:id="83" w:author="Ирина Васильевна" w:date="2025-11-14T15:30:00Z">
        <w:r w:rsidDel="00FF67EC">
          <w:rPr>
            <w:rFonts w:ascii="Times New Roman" w:hAnsi="Times New Roman" w:cs="Times New Roman"/>
            <w:b w:val="0"/>
            <w:sz w:val="28"/>
            <w:szCs w:val="28"/>
            <w:lang w:val="en-US"/>
          </w:rPr>
          <w:delText>III</w:delText>
        </w:r>
        <w:r w:rsidR="00447865" w:rsidDel="00FF67EC">
          <w:rPr>
            <w:rFonts w:ascii="Times New Roman" w:hAnsi="Times New Roman" w:cs="Times New Roman"/>
            <w:b w:val="0"/>
            <w:sz w:val="28"/>
            <w:szCs w:val="28"/>
          </w:rPr>
          <w:delText>.</w:delText>
        </w:r>
        <w:r w:rsid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 </w:delText>
        </w:r>
        <w:r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Приоритеты и цели социально-экономического развития в сфере </w:delText>
        </w:r>
        <w:r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>физической культуры</w:delText>
        </w:r>
        <w:r w:rsidDel="00FF67EC">
          <w:rPr>
            <w:rFonts w:ascii="Times New Roman" w:hAnsi="Times New Roman" w:cs="Times New Roman"/>
            <w:b w:val="0"/>
            <w:sz w:val="28"/>
            <w:szCs w:val="28"/>
          </w:rPr>
          <w:delText xml:space="preserve"> </w:delText>
        </w:r>
        <w:r w:rsidRPr="00A86AC9" w:rsidDel="00FF67EC">
          <w:rPr>
            <w:rFonts w:ascii="Times New Roman" w:hAnsi="Times New Roman" w:cs="Times New Roman"/>
            <w:b w:val="0"/>
            <w:sz w:val="28"/>
            <w:szCs w:val="28"/>
          </w:rPr>
          <w:delText>и спорта</w:delText>
        </w:r>
        <w:r w:rsidDel="00FF67EC">
          <w:rPr>
            <w:rFonts w:ascii="Times New Roman" w:hAnsi="Times New Roman" w:cs="Times New Roman"/>
            <w:b w:val="0"/>
            <w:sz w:val="28"/>
            <w:szCs w:val="28"/>
          </w:rPr>
          <w:delText>.</w:delText>
        </w:r>
      </w:del>
    </w:p>
    <w:p w:rsidR="007C6748" w:rsidRPr="007C6748" w:rsidDel="00FF67EC" w:rsidRDefault="007C6748" w:rsidP="007C6748">
      <w:pPr>
        <w:autoSpaceDE w:val="0"/>
        <w:autoSpaceDN w:val="0"/>
        <w:adjustRightInd w:val="0"/>
        <w:outlineLvl w:val="0"/>
        <w:rPr>
          <w:del w:id="84" w:author="Ирина Васильевна" w:date="2025-11-14T15:30:00Z"/>
          <w:sz w:val="28"/>
          <w:szCs w:val="28"/>
          <w:lang w:val="ru-RU"/>
        </w:rPr>
      </w:pPr>
    </w:p>
    <w:p w:rsidR="006631D2" w:rsidRPr="00A11C3E" w:rsidDel="00FF67EC" w:rsidRDefault="006631D2" w:rsidP="006631D2">
      <w:pPr>
        <w:pStyle w:val="aa"/>
        <w:ind w:firstLine="709"/>
        <w:jc w:val="both"/>
        <w:rPr>
          <w:del w:id="85" w:author="Ирина Васильевна" w:date="2025-11-14T15:30:00Z"/>
          <w:sz w:val="28"/>
          <w:szCs w:val="28"/>
          <w:lang w:val="ru-RU"/>
        </w:rPr>
      </w:pPr>
      <w:del w:id="86" w:author="Ирина Васильевна" w:date="2025-11-14T15:30:00Z">
        <w:r w:rsidRPr="00A11C3E" w:rsidDel="00FF67EC">
          <w:rPr>
            <w:sz w:val="28"/>
            <w:szCs w:val="28"/>
            <w:lang w:val="ru-RU" w:eastAsia="ru-RU"/>
          </w:rPr>
          <w:delText xml:space="preserve">Указом Президента Российской Федерации от 07.05.2024 года № 309 «О национальных целях развития Российской Федерации на период до 2030 года и на перспективу до 2036 года» определены национальные цели развития Российской Федерации на период до 2030 года и на перспективу до 2036 года, одной из которых </w:delText>
        </w:r>
        <w:r w:rsidRPr="00A11C3E" w:rsidDel="00FF67EC">
          <w:rPr>
            <w:sz w:val="28"/>
            <w:szCs w:val="28"/>
            <w:lang w:val="ru-RU"/>
          </w:rPr>
          <w:delText xml:space="preserve">является </w:delText>
        </w:r>
        <w:r w:rsidDel="00FF67EC">
          <w:rPr>
            <w:sz w:val="28"/>
            <w:szCs w:val="28"/>
            <w:lang w:val="ru-RU"/>
          </w:rPr>
          <w:delText>сохранение населения, укрепление здоровья и повышение благополучия людей, поддержка семьи</w:delText>
        </w:r>
        <w:r w:rsidRPr="00A11C3E" w:rsidDel="00FF67EC">
          <w:rPr>
            <w:sz w:val="28"/>
            <w:szCs w:val="28"/>
            <w:lang w:val="ru-RU"/>
          </w:rPr>
          <w:delText>.</w:delText>
        </w:r>
      </w:del>
    </w:p>
    <w:p w:rsidR="000A0471" w:rsidDel="00FF67EC" w:rsidRDefault="009C4BA5">
      <w:pPr>
        <w:pStyle w:val="ConsPlusNormal"/>
        <w:ind w:firstLine="709"/>
        <w:rPr>
          <w:del w:id="87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88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lastRenderedPageBreak/>
          <w:delText xml:space="preserve">Цели государственной политики в сфере физической культуры и спорта определены в </w:delText>
        </w:r>
        <w:r w:rsidR="00280CA4" w:rsidDel="00FF67EC">
          <w:fldChar w:fldCharType="begin"/>
        </w:r>
        <w:r w:rsidR="00280CA4" w:rsidDel="00FF67EC">
          <w:delInstrText>HYPERLINK "https://login.consultant.ru/link/?req=doc&amp;base=LAW&amp;n=358026" \h</w:delInstrText>
        </w:r>
        <w:r w:rsidR="00280CA4" w:rsidDel="00FF67EC">
          <w:fldChar w:fldCharType="separate"/>
        </w:r>
        <w:r w:rsidRPr="009C4BA5" w:rsidDel="00FF67EC">
          <w:rPr>
            <w:rFonts w:ascii="Times New Roman" w:hAnsi="Times New Roman" w:cs="Times New Roman"/>
            <w:color w:val="0000FF"/>
            <w:sz w:val="28"/>
            <w:szCs w:val="28"/>
          </w:rPr>
          <w:delText>Указе</w:delText>
        </w:r>
        <w:r w:rsidR="00280CA4" w:rsidDel="00FF67EC">
          <w:fldChar w:fldCharType="end"/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Президента Российской Федерации от 07.05.2024 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№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309 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«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>О национальных целях развития Российской Федерации на период до 2030 года и на перспективу до 2036 года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»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, </w:delText>
        </w:r>
        <w:r w:rsidR="00280CA4" w:rsidDel="00FF67EC">
          <w:fldChar w:fldCharType="begin"/>
        </w:r>
        <w:r w:rsidR="00280CA4" w:rsidDel="00FF67EC">
          <w:delInstrText>HYPERLINK "https://login.consultant.ru/link/?req=doc&amp;base=LAW&amp;n=493625&amp;dst=100009" \h</w:delInstrText>
        </w:r>
        <w:r w:rsidR="00280CA4" w:rsidDel="00FF67EC">
          <w:fldChar w:fldCharType="separate"/>
        </w:r>
        <w:r w:rsidRPr="009C4BA5" w:rsidDel="00FF67EC">
          <w:rPr>
            <w:rFonts w:ascii="Times New Roman" w:hAnsi="Times New Roman" w:cs="Times New Roman"/>
            <w:color w:val="0000FF"/>
            <w:sz w:val="28"/>
            <w:szCs w:val="28"/>
          </w:rPr>
          <w:delText>Стратегии</w:delText>
        </w:r>
        <w:r w:rsidR="00280CA4" w:rsidDel="00FF67EC">
          <w:fldChar w:fldCharType="end"/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№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3081-р, </w:delText>
        </w:r>
        <w:r w:rsidR="00280CA4" w:rsidDel="00FF67EC">
          <w:fldChar w:fldCharType="begin"/>
        </w:r>
        <w:r w:rsidR="00280CA4" w:rsidDel="00FF67EC">
          <w:delInstrText>HYPERLINK "https://login.consultant.ru/link/?req=doc&amp;base=RLAW123&amp;n=216878&amp;dst=100010" \h</w:delInstrText>
        </w:r>
        <w:r w:rsidR="00280CA4" w:rsidDel="00FF67EC">
          <w:fldChar w:fldCharType="separate"/>
        </w:r>
        <w:r w:rsidRPr="009C4BA5" w:rsidDel="00FF67EC">
          <w:rPr>
            <w:rFonts w:ascii="Times New Roman" w:hAnsi="Times New Roman" w:cs="Times New Roman"/>
            <w:color w:val="0000FF"/>
            <w:sz w:val="28"/>
            <w:szCs w:val="28"/>
          </w:rPr>
          <w:delText>Стратегии</w:delText>
        </w:r>
        <w:r w:rsidR="00280CA4" w:rsidDel="00FF67EC">
          <w:fldChar w:fldCharType="end"/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социально-экономического развития Красноярского края до 2030 года, утвержденной Постановлением Правительства края от 30.10.2018 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№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647-п, и предусматривают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спорта, а также подготовку спортивного резерва и повышение конкурентоспособности российского спорта на международной спортивной арене.</w:delText>
        </w:r>
      </w:del>
    </w:p>
    <w:p w:rsidR="000A0471" w:rsidDel="00FF67EC" w:rsidRDefault="00DC1594">
      <w:pPr>
        <w:pStyle w:val="ConsPlusNormal"/>
        <w:ind w:firstLine="709"/>
        <w:rPr>
          <w:del w:id="89" w:author="Ирина Васильевна" w:date="2025-11-14T15:30:00Z"/>
        </w:rPr>
      </w:pPr>
      <w:del w:id="90" w:author="Ирина Васильевна" w:date="2025-11-14T15:30:00Z">
        <w:r w:rsidRPr="00F232FB" w:rsidDel="00FF67EC">
          <w:rPr>
            <w:rFonts w:ascii="Times New Roman" w:hAnsi="Times New Roman" w:cs="Times New Roman"/>
            <w:sz w:val="28"/>
            <w:szCs w:val="28"/>
          </w:rPr>
          <w:delText>Целью</w:delText>
        </w:r>
        <w:r w:rsidDel="00FF67EC">
          <w:rPr>
            <w:rFonts w:ascii="Times New Roman" w:hAnsi="Times New Roman" w:cs="Times New Roman"/>
            <w:sz w:val="28"/>
            <w:szCs w:val="28"/>
          </w:rPr>
          <w:delText xml:space="preserve"> С</w:delText>
        </w:r>
        <w:r w:rsidR="006631D2" w:rsidDel="00FF67EC">
          <w:rPr>
            <w:rFonts w:ascii="Times New Roman" w:hAnsi="Times New Roman" w:cs="Times New Roman"/>
            <w:sz w:val="28"/>
            <w:szCs w:val="28"/>
          </w:rPr>
          <w:delText>тратеги</w:delText>
        </w:r>
        <w:r w:rsidDel="00FF67EC">
          <w:rPr>
            <w:rFonts w:ascii="Times New Roman" w:hAnsi="Times New Roman" w:cs="Times New Roman"/>
            <w:sz w:val="28"/>
            <w:szCs w:val="28"/>
          </w:rPr>
          <w:delText>и</w:delText>
        </w:r>
        <w:r w:rsidR="006631D2" w:rsidRPr="006631D2" w:rsidDel="00FF67EC">
          <w:rPr>
            <w:rFonts w:ascii="Times New Roman" w:hAnsi="Times New Roman" w:cs="Times New Roman"/>
            <w:sz w:val="28"/>
            <w:szCs w:val="28"/>
          </w:rPr>
          <w:delText xml:space="preserve"> социально-экономического развития Абанского района до 2030 года, утвержденной решением Абанского районного Совета депутатов от 27.02.2019 № 41-267Р</w:delText>
        </w:r>
        <w:r w:rsidR="004E4538" w:rsidDel="00FF67EC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Del="00FF67EC">
          <w:rPr>
            <w:rFonts w:ascii="Times New Roman" w:hAnsi="Times New Roman" w:cs="Times New Roman"/>
            <w:sz w:val="28"/>
            <w:szCs w:val="28"/>
          </w:rPr>
          <w:delText>является</w:delText>
        </w:r>
        <w:r w:rsidR="004E4538" w:rsidDel="00FF67EC">
          <w:rPr>
            <w:rFonts w:ascii="Times New Roman" w:hAnsi="Times New Roman" w:cs="Times New Roman"/>
            <w:sz w:val="28"/>
            <w:szCs w:val="28"/>
          </w:rPr>
          <w:delText xml:space="preserve"> улучшение качества жизни жителей района через привлечение и участие их в регулярных, доступных, качественных занятиях физической культурой, спортом, </w:delText>
        </w:r>
        <w:r w:rsidR="000A0471" w:rsidDel="00FF67EC">
          <w:rPr>
            <w:rFonts w:ascii="Times New Roman" w:hAnsi="Times New Roman" w:cs="Times New Roman"/>
            <w:sz w:val="28"/>
            <w:szCs w:val="28"/>
          </w:rPr>
          <w:delText>я</w:delText>
        </w:r>
        <w:r w:rsidR="004E4538" w:rsidDel="00FF67EC">
          <w:rPr>
            <w:rFonts w:ascii="Times New Roman" w:hAnsi="Times New Roman" w:cs="Times New Roman"/>
            <w:sz w:val="28"/>
            <w:szCs w:val="28"/>
          </w:rPr>
          <w:delText>вляющихся неотъемлемыми частями освоенного всеми здорового образа жизни.</w:delText>
        </w:r>
      </w:del>
    </w:p>
    <w:p w:rsidR="000A0471" w:rsidDel="00FF67EC" w:rsidRDefault="009C4BA5">
      <w:pPr>
        <w:pStyle w:val="ConsPlusNormal"/>
        <w:ind w:firstLine="709"/>
        <w:rPr>
          <w:del w:id="91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92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К числу приоритетных направлений развития физической культуры и спорта относятся:</w:delText>
        </w:r>
      </w:del>
    </w:p>
    <w:p w:rsidR="000A0471" w:rsidDel="00FF67EC" w:rsidRDefault="009C4BA5">
      <w:pPr>
        <w:pStyle w:val="ConsPlusNormal"/>
        <w:ind w:firstLine="709"/>
        <w:rPr>
          <w:del w:id="93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94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создание условий, обеспечивающих возможность гражданам пожилого возраста систематически заниматься физической культурой и спортом;</w:delText>
        </w:r>
      </w:del>
    </w:p>
    <w:p w:rsidR="000A0471" w:rsidDel="00FF67EC" w:rsidRDefault="009C4BA5">
      <w:pPr>
        <w:pStyle w:val="ConsPlusNormal"/>
        <w:ind w:firstLine="709"/>
        <w:rPr>
          <w:del w:id="95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96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повышение доступности объектов спорта, а также для лиц с ограниченными возможностями здоровья и инвалидов;</w:delText>
        </w:r>
      </w:del>
    </w:p>
    <w:p w:rsidR="000A0471" w:rsidDel="00FF67EC" w:rsidRDefault="009C4BA5">
      <w:pPr>
        <w:pStyle w:val="ConsPlusNormal"/>
        <w:ind w:firstLine="709"/>
        <w:rPr>
          <w:del w:id="97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98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развитие корпоративного спорта на территории</w:delText>
        </w:r>
        <w:r w:rsidR="00543FB3" w:rsidDel="00FF67EC">
          <w:rPr>
            <w:rFonts w:ascii="Times New Roman" w:hAnsi="Times New Roman" w:cs="Times New Roman"/>
            <w:sz w:val="28"/>
            <w:szCs w:val="28"/>
          </w:rPr>
          <w:delText xml:space="preserve"> Абанского муниципального округа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>, в том числе увеличение числа физкультурно-спортивных клубов по месту работы;</w:delText>
        </w:r>
      </w:del>
    </w:p>
    <w:p w:rsidR="000A0471" w:rsidDel="00FF67EC" w:rsidRDefault="009C4BA5">
      <w:pPr>
        <w:pStyle w:val="ConsPlusNormal"/>
        <w:ind w:firstLine="709"/>
        <w:rPr>
          <w:del w:id="99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00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развитие детско-юношеского спорта, в том числе школьного спорта;</w:delText>
        </w:r>
      </w:del>
    </w:p>
    <w:p w:rsidR="000A0471" w:rsidDel="00FF67EC" w:rsidRDefault="009C4BA5">
      <w:pPr>
        <w:pStyle w:val="ConsPlusNormal"/>
        <w:ind w:firstLine="709"/>
        <w:rPr>
          <w:del w:id="101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02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развитие адаптивной физической культуры и адаптивного спорта;</w:delText>
        </w:r>
      </w:del>
    </w:p>
    <w:p w:rsidR="000A0471" w:rsidDel="00FF67EC" w:rsidRDefault="009C4BA5">
      <w:pPr>
        <w:pStyle w:val="ConsPlusNormal"/>
        <w:ind w:firstLine="709"/>
        <w:rPr>
          <w:del w:id="103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04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пропаганда физической культуры и спорта;</w:delText>
        </w:r>
      </w:del>
    </w:p>
    <w:p w:rsidR="000A0471" w:rsidDel="00FF67EC" w:rsidRDefault="009C4BA5">
      <w:pPr>
        <w:pStyle w:val="ConsPlusNormal"/>
        <w:ind w:firstLine="709"/>
        <w:rPr>
          <w:del w:id="105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06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реализация на территории округа Всероссийского физкультурно-спортивного комплекса 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«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>Готов к труду и обороне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»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 (ГТО);</w:delText>
        </w:r>
      </w:del>
    </w:p>
    <w:p w:rsidR="000A0471" w:rsidDel="00FF67EC" w:rsidRDefault="009C4BA5">
      <w:pPr>
        <w:pStyle w:val="ConsPlusNormal"/>
        <w:ind w:firstLine="709"/>
        <w:rPr>
          <w:del w:id="107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08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совершенствование системы подготовки спортивного резерва, повышение эффективности деятельности физкультурно-спортивных и образовательных организаций;</w:delText>
        </w:r>
      </w:del>
    </w:p>
    <w:p w:rsidR="000A0471" w:rsidDel="00FF67EC" w:rsidRDefault="009C4BA5">
      <w:pPr>
        <w:pStyle w:val="ConsPlusNormal"/>
        <w:ind w:firstLine="709"/>
        <w:rPr>
          <w:del w:id="109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10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>информационная поддержка и пропаганда физической культуры и спорта.</w:delText>
        </w:r>
      </w:del>
    </w:p>
    <w:p w:rsidR="000A0471" w:rsidDel="00FF67EC" w:rsidRDefault="009C4BA5">
      <w:pPr>
        <w:pStyle w:val="ConsPlusNormal"/>
        <w:ind w:firstLine="709"/>
        <w:rPr>
          <w:del w:id="111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12" w:author="Ирина Васильевна" w:date="2025-11-14T15:30:00Z">
        <w:r w:rsidRPr="009C4BA5" w:rsidDel="00FF67EC">
          <w:rPr>
            <w:rFonts w:ascii="Times New Roman" w:hAnsi="Times New Roman" w:cs="Times New Roman"/>
            <w:sz w:val="28"/>
            <w:szCs w:val="28"/>
          </w:rPr>
          <w:delText xml:space="preserve">Для оценки хода реализации </w:delText>
        </w:r>
        <w:r w:rsidR="00F232FB" w:rsidDel="00FF67EC">
          <w:rPr>
            <w:rFonts w:ascii="Times New Roman" w:hAnsi="Times New Roman" w:cs="Times New Roman"/>
            <w:sz w:val="28"/>
            <w:szCs w:val="28"/>
          </w:rPr>
          <w:delText>муниципальной п</w:delText>
        </w:r>
        <w:r w:rsidRPr="009C4BA5" w:rsidDel="00FF67EC">
          <w:rPr>
            <w:rFonts w:ascii="Times New Roman" w:hAnsi="Times New Roman" w:cs="Times New Roman"/>
            <w:sz w:val="28"/>
            <w:szCs w:val="28"/>
          </w:rPr>
          <w:delText>рограммы и характеристики состояния установленной сферы деятельности предусмотрена система показателей.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13" w:author="Ирина Васильевна" w:date="2025-11-14T15:30:00Z"/>
          <w:color w:val="000000"/>
          <w:sz w:val="28"/>
          <w:szCs w:val="28"/>
          <w:lang w:val="ru-RU"/>
        </w:rPr>
      </w:pPr>
      <w:del w:id="114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15" w:author="Ирина Васильевна" w:date="2025-11-14T15:30:00Z"/>
          <w:color w:val="000000"/>
          <w:sz w:val="28"/>
          <w:szCs w:val="28"/>
          <w:lang w:val="ru-RU"/>
        </w:rPr>
      </w:pPr>
      <w:del w:id="116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lastRenderedPageBreak/>
          <w:delText>организации и проведения физкультурных и комплексных спортивных мероприятий среди учащихся района;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17" w:author="Ирина Васильевна" w:date="2025-11-14T15:30:00Z"/>
          <w:color w:val="000000"/>
          <w:sz w:val="28"/>
          <w:szCs w:val="28"/>
          <w:lang w:val="ru-RU"/>
        </w:rPr>
      </w:pPr>
      <w:del w:id="118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организации и проведения физкультурных и комплексных спортивных мероприятий среди лиц средних и старших групп населения района;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19" w:author="Ирина Васильевна" w:date="2025-11-14T15:30:00Z"/>
          <w:color w:val="000000"/>
          <w:sz w:val="28"/>
          <w:szCs w:val="28"/>
          <w:lang w:val="ru-RU"/>
        </w:rPr>
      </w:pPr>
      <w:del w:id="120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организации и проведения всероссийских массовых акций;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21" w:author="Ирина Васильевна" w:date="2025-11-14T15:30:00Z"/>
          <w:color w:val="000000"/>
          <w:sz w:val="28"/>
          <w:szCs w:val="28"/>
          <w:lang w:val="ru-RU"/>
        </w:rPr>
      </w:pPr>
      <w:del w:id="122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организации и проведения спортивных соревнований;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23" w:author="Ирина Васильевна" w:date="2025-11-14T15:30:00Z"/>
          <w:color w:val="000000"/>
          <w:sz w:val="28"/>
          <w:szCs w:val="28"/>
          <w:lang w:val="ru-RU"/>
        </w:rPr>
      </w:pPr>
      <w:del w:id="124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организации и проведения ВФСК ГТО;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25" w:author="Ирина Васильевна" w:date="2025-11-14T15:30:00Z"/>
          <w:color w:val="000000"/>
          <w:sz w:val="28"/>
          <w:szCs w:val="28"/>
          <w:lang w:val="ru-RU"/>
        </w:rPr>
      </w:pPr>
      <w:del w:id="126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 xml:space="preserve">развития материально-технической базы путем строительства и ввода в эксплуатацию </w:delText>
        </w:r>
        <w:r w:rsidR="00D06209" w:rsidDel="00FF67EC">
          <w:rPr>
            <w:color w:val="000000"/>
            <w:sz w:val="28"/>
            <w:szCs w:val="28"/>
            <w:lang w:val="ru-RU"/>
          </w:rPr>
          <w:delText xml:space="preserve">новых </w:delText>
        </w:r>
        <w:r w:rsidRPr="007C6748" w:rsidDel="00FF67EC">
          <w:rPr>
            <w:color w:val="000000"/>
            <w:sz w:val="28"/>
            <w:szCs w:val="28"/>
            <w:lang w:val="ru-RU"/>
          </w:rPr>
          <w:delText xml:space="preserve">спортивных объектов. 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27" w:author="Ирина Васильевна" w:date="2025-11-14T15:30:00Z"/>
          <w:color w:val="000000"/>
          <w:sz w:val="28"/>
          <w:szCs w:val="28"/>
          <w:lang w:val="ru-RU"/>
        </w:rPr>
      </w:pPr>
      <w:del w:id="128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Развитие адаптивной физической культуры будет осуществляться с помощью: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29" w:author="Ирина Васильевна" w:date="2025-11-14T15:30:00Z"/>
          <w:color w:val="000000"/>
          <w:sz w:val="28"/>
          <w:szCs w:val="28"/>
          <w:lang w:val="ru-RU"/>
        </w:rPr>
      </w:pPr>
      <w:del w:id="130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повышения квалификации специалистов в области адаптивной физической культуры и спорта маломобильных групп населения;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31" w:author="Ирина Васильевна" w:date="2025-11-14T15:30:00Z"/>
          <w:color w:val="000000"/>
          <w:sz w:val="28"/>
          <w:szCs w:val="28"/>
          <w:lang w:val="ru-RU"/>
        </w:rPr>
      </w:pPr>
      <w:del w:id="132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создания условий в физкультурно-спортивных клубах по работе с данной категорией населения в районе.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33" w:author="Ирина Васильевна" w:date="2025-11-14T15:30:00Z"/>
          <w:color w:val="000000"/>
          <w:sz w:val="28"/>
          <w:szCs w:val="28"/>
          <w:lang w:val="ru-RU"/>
        </w:rPr>
      </w:pPr>
      <w:del w:id="134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 xml:space="preserve"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МБУ </w:delText>
        </w:r>
        <w:r w:rsidR="00D06209" w:rsidDel="00FF67EC">
          <w:rPr>
            <w:color w:val="000000"/>
            <w:sz w:val="28"/>
            <w:szCs w:val="28"/>
            <w:lang w:val="ru-RU"/>
          </w:rPr>
          <w:delText xml:space="preserve">ДО </w:delText>
        </w:r>
        <w:r w:rsidRPr="007C6748" w:rsidDel="00FF67EC">
          <w:rPr>
            <w:color w:val="000000"/>
            <w:sz w:val="28"/>
            <w:szCs w:val="28"/>
            <w:lang w:val="ru-RU"/>
          </w:rPr>
          <w:delText>«Спортивная школа «Лидер»» провести следующие мероприятия: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35" w:author="Ирина Васильевна" w:date="2025-11-14T15:30:00Z"/>
          <w:color w:val="000000"/>
          <w:sz w:val="28"/>
          <w:szCs w:val="28"/>
          <w:lang w:val="ru-RU"/>
        </w:rPr>
      </w:pPr>
      <w:del w:id="136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материально-техническое обеспечение деятельности учреждения;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37" w:author="Ирина Васильевна" w:date="2025-11-14T15:30:00Z"/>
          <w:color w:val="000000"/>
          <w:sz w:val="28"/>
          <w:szCs w:val="28"/>
          <w:lang w:val="ru-RU"/>
        </w:rPr>
      </w:pPr>
      <w:del w:id="138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повышение квалификации руководителей и специалистов учреждения;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39" w:author="Ирина Васильевна" w:date="2025-11-14T15:30:00Z"/>
          <w:color w:val="000000"/>
          <w:sz w:val="28"/>
          <w:szCs w:val="28"/>
          <w:lang w:val="ru-RU"/>
        </w:rPr>
      </w:pPr>
      <w:del w:id="140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участие учреждения в краевых, грантовых и целевых программах;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41" w:author="Ирина Васильевна" w:date="2025-11-14T15:30:00Z"/>
          <w:color w:val="000000"/>
          <w:sz w:val="28"/>
          <w:szCs w:val="28"/>
          <w:lang w:val="ru-RU"/>
        </w:rPr>
      </w:pPr>
      <w:del w:id="142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участие в краевых смотрах-конкурсах на лучшую постановку физкультурно-спортивной работы в учреждениях дополнительного образования;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43" w:author="Ирина Васильевна" w:date="2025-11-14T15:30:00Z"/>
          <w:color w:val="000000"/>
          <w:sz w:val="28"/>
          <w:szCs w:val="28"/>
          <w:lang w:val="ru-RU"/>
        </w:rPr>
      </w:pPr>
      <w:del w:id="144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участие в краевых конкурсах среди специалистов в области физической культуры и спорта;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45" w:author="Ирина Васильевна" w:date="2025-11-14T15:30:00Z"/>
          <w:color w:val="000000"/>
          <w:sz w:val="28"/>
          <w:szCs w:val="28"/>
          <w:lang w:val="ru-RU"/>
        </w:rPr>
      </w:pPr>
      <w:del w:id="146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>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delText>
        </w:r>
      </w:del>
    </w:p>
    <w:p w:rsidR="007C6748" w:rsidRPr="007C6748" w:rsidDel="00FF67EC" w:rsidRDefault="007C6748" w:rsidP="007C6748">
      <w:pPr>
        <w:pStyle w:val="aa"/>
        <w:ind w:firstLine="709"/>
        <w:jc w:val="both"/>
        <w:rPr>
          <w:del w:id="147" w:author="Ирина Васильевна" w:date="2025-11-14T15:30:00Z"/>
          <w:color w:val="000000"/>
          <w:sz w:val="28"/>
          <w:szCs w:val="28"/>
          <w:lang w:val="ru-RU"/>
        </w:rPr>
      </w:pPr>
      <w:del w:id="148" w:author="Ирина Васильевна" w:date="2025-11-14T15:30:00Z">
        <w:r w:rsidRPr="007C6748" w:rsidDel="00FF67EC">
          <w:rPr>
            <w:color w:val="000000"/>
            <w:sz w:val="28"/>
            <w:szCs w:val="28"/>
            <w:lang w:val="ru-RU"/>
          </w:rPr>
          <w:delText xml:space="preserve">участие в краевых конкурсах на лучшую постановку  физкультурно-спортивной работы среди </w:delText>
        </w:r>
        <w:r w:rsidR="00E75D1F" w:rsidDel="00FF67EC">
          <w:rPr>
            <w:color w:val="000000"/>
            <w:sz w:val="28"/>
            <w:szCs w:val="28"/>
            <w:lang w:val="ru-RU"/>
          </w:rPr>
          <w:delText>ФСК</w:delText>
        </w:r>
        <w:r w:rsidRPr="007C6748" w:rsidDel="00FF67EC">
          <w:rPr>
            <w:color w:val="000000"/>
            <w:sz w:val="28"/>
            <w:szCs w:val="28"/>
            <w:lang w:val="ru-RU"/>
          </w:rPr>
          <w:delText xml:space="preserve"> по месту жительства.</w:delText>
        </w:r>
      </w:del>
    </w:p>
    <w:p w:rsidR="00FD5959" w:rsidRPr="00154A2D" w:rsidDel="00FF67EC" w:rsidRDefault="00FD5959" w:rsidP="00FD5959">
      <w:pPr>
        <w:pStyle w:val="aa"/>
        <w:ind w:firstLine="709"/>
        <w:jc w:val="both"/>
        <w:rPr>
          <w:del w:id="149" w:author="Ирина Васильевна" w:date="2025-11-14T15:30:00Z"/>
          <w:color w:val="000000"/>
          <w:sz w:val="28"/>
          <w:szCs w:val="28"/>
          <w:lang w:val="ru-RU"/>
        </w:rPr>
      </w:pPr>
      <w:del w:id="150" w:author="Ирина Васильевна" w:date="2025-11-14T15:30:00Z">
        <w:r w:rsidDel="00FF67EC">
          <w:rPr>
            <w:color w:val="000000"/>
            <w:sz w:val="28"/>
            <w:szCs w:val="28"/>
            <w:lang w:val="ru-RU"/>
          </w:rPr>
          <w:delText>Целью муниципальной программы является с</w:delText>
        </w:r>
        <w:r w:rsidRPr="00154A2D" w:rsidDel="00FF67EC">
          <w:rPr>
            <w:sz w:val="28"/>
            <w:szCs w:val="28"/>
            <w:lang w:val="ru-RU"/>
          </w:rPr>
          <w:delText>оздание для всех категорий и групп населения условий для занятий физической культурой и спортом, подготовка</w:delText>
        </w:r>
        <w:r w:rsidDel="00FF67EC">
          <w:rPr>
            <w:sz w:val="28"/>
            <w:szCs w:val="28"/>
            <w:lang w:val="ru-RU"/>
          </w:rPr>
          <w:delText xml:space="preserve"> </w:delText>
        </w:r>
        <w:r w:rsidRPr="00154A2D" w:rsidDel="00FF67EC">
          <w:rPr>
            <w:sz w:val="28"/>
            <w:szCs w:val="28"/>
            <w:lang w:val="ru-RU"/>
          </w:rPr>
          <w:delText>спортивного резерва.</w:delText>
        </w:r>
      </w:del>
    </w:p>
    <w:p w:rsidR="00FD5959" w:rsidDel="00FF67EC" w:rsidRDefault="00FD5959" w:rsidP="00FD5959">
      <w:pPr>
        <w:pStyle w:val="aa"/>
        <w:ind w:firstLine="709"/>
        <w:jc w:val="both"/>
        <w:rPr>
          <w:del w:id="151" w:author="Ирина Васильевна" w:date="2025-11-14T15:30:00Z"/>
          <w:color w:val="000000"/>
          <w:sz w:val="28"/>
          <w:szCs w:val="28"/>
          <w:lang w:val="ru-RU"/>
        </w:rPr>
      </w:pPr>
      <w:del w:id="152" w:author="Ирина Васильевна" w:date="2025-11-14T15:30:00Z">
        <w:r w:rsidDel="00FF67EC">
          <w:rPr>
            <w:color w:val="000000"/>
            <w:sz w:val="28"/>
            <w:szCs w:val="28"/>
            <w:lang w:val="ru-RU"/>
          </w:rPr>
          <w:delText>Для достижения поставленной цели необходимо решение следующих задач:</w:delText>
        </w:r>
      </w:del>
    </w:p>
    <w:p w:rsidR="00FD5959" w:rsidRPr="007C6748" w:rsidDel="00FF67EC" w:rsidRDefault="00FD5959" w:rsidP="00FD5959">
      <w:pPr>
        <w:pStyle w:val="aa"/>
        <w:ind w:firstLine="709"/>
        <w:jc w:val="both"/>
        <w:rPr>
          <w:del w:id="153" w:author="Ирина Васильевна" w:date="2025-11-14T15:30:00Z"/>
          <w:sz w:val="28"/>
          <w:szCs w:val="28"/>
          <w:lang w:val="ru-RU"/>
        </w:rPr>
      </w:pPr>
      <w:del w:id="154" w:author="Ирина Васильевна" w:date="2025-11-14T15:30:00Z">
        <w:r w:rsidDel="00FF67EC">
          <w:rPr>
            <w:sz w:val="28"/>
            <w:szCs w:val="28"/>
            <w:lang w:val="ru-RU"/>
          </w:rPr>
          <w:delText>обеспечение развития массовой физической культуры на территории округа</w:delText>
        </w:r>
        <w:r w:rsidR="007810C7" w:rsidDel="00FF67EC">
          <w:rPr>
            <w:sz w:val="28"/>
            <w:szCs w:val="28"/>
            <w:lang w:val="ru-RU"/>
          </w:rPr>
          <w:delText>;</w:delText>
        </w:r>
      </w:del>
    </w:p>
    <w:p w:rsidR="00492FA2" w:rsidDel="00FF67EC" w:rsidRDefault="00492FA2" w:rsidP="00FD5959">
      <w:pPr>
        <w:pStyle w:val="aa"/>
        <w:ind w:firstLine="709"/>
        <w:jc w:val="both"/>
        <w:rPr>
          <w:del w:id="155" w:author="Ирина Васильевна" w:date="2025-11-14T15:30:00Z"/>
          <w:sz w:val="28"/>
          <w:szCs w:val="28"/>
          <w:lang w:val="ru-RU"/>
        </w:rPr>
      </w:pPr>
      <w:del w:id="156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выявление и поддержка одаренных детей, повышение качества управления подготовкой спортивного резерва. </w:delText>
        </w:r>
      </w:del>
    </w:p>
    <w:p w:rsidR="00FD5959" w:rsidRPr="00F86090" w:rsidDel="00FF67EC" w:rsidRDefault="00FD5959" w:rsidP="00FD5959">
      <w:pPr>
        <w:pStyle w:val="aa"/>
        <w:ind w:firstLine="709"/>
        <w:jc w:val="both"/>
        <w:rPr>
          <w:del w:id="157" w:author="Ирина Васильевна" w:date="2025-11-14T15:30:00Z"/>
          <w:color w:val="000000"/>
          <w:sz w:val="28"/>
          <w:szCs w:val="28"/>
          <w:lang w:val="ru-RU"/>
        </w:rPr>
      </w:pPr>
      <w:del w:id="158" w:author="Ирина Васильевна" w:date="2025-11-14T15:30:00Z">
        <w:r w:rsidRPr="00855BAE" w:rsidDel="00FF67EC">
          <w:rPr>
            <w:sz w:val="28"/>
            <w:szCs w:val="28"/>
            <w:lang w:val="ru-RU"/>
          </w:rPr>
          <w:delText>Решение поставленных задач направлено</w:delText>
        </w:r>
        <w:r w:rsidDel="00FF67EC">
          <w:rPr>
            <w:sz w:val="28"/>
            <w:szCs w:val="28"/>
            <w:lang w:val="ru-RU"/>
          </w:rPr>
          <w:delText xml:space="preserve"> на повышение уровня удовлетворенности граждан условиями для занятий физической культурой и спортом.</w:delText>
        </w:r>
      </w:del>
    </w:p>
    <w:p w:rsidR="00FD5959" w:rsidDel="00FF67EC" w:rsidRDefault="00FD5959" w:rsidP="00FD5959">
      <w:pPr>
        <w:pStyle w:val="aa"/>
        <w:ind w:firstLine="709"/>
        <w:jc w:val="both"/>
        <w:rPr>
          <w:del w:id="159" w:author="Ирина Васильевна" w:date="2025-11-14T15:30:00Z"/>
          <w:color w:val="000000"/>
          <w:sz w:val="28"/>
          <w:szCs w:val="28"/>
          <w:lang w:val="ru-RU"/>
        </w:rPr>
      </w:pPr>
    </w:p>
    <w:p w:rsidR="00A86AC9" w:rsidDel="00FF67EC" w:rsidRDefault="00A86AC9" w:rsidP="00A86AC9">
      <w:pPr>
        <w:pStyle w:val="aa"/>
        <w:ind w:left="360"/>
        <w:rPr>
          <w:del w:id="160" w:author="Ирина Васильевна" w:date="2025-11-14T15:30:00Z"/>
          <w:sz w:val="28"/>
          <w:szCs w:val="28"/>
          <w:lang w:val="ru-RU"/>
        </w:rPr>
      </w:pPr>
    </w:p>
    <w:p w:rsidR="00A86AC9" w:rsidDel="00FF67EC" w:rsidRDefault="00A86AC9" w:rsidP="00A86AC9">
      <w:pPr>
        <w:pStyle w:val="aa"/>
        <w:ind w:left="-360"/>
        <w:rPr>
          <w:del w:id="161" w:author="Ирина Васильевна" w:date="2025-11-14T15:30:00Z"/>
          <w:sz w:val="28"/>
          <w:szCs w:val="28"/>
          <w:lang w:val="ru-RU"/>
        </w:rPr>
      </w:pPr>
    </w:p>
    <w:p w:rsidR="00B00876" w:rsidDel="00FF67EC" w:rsidRDefault="00B00876" w:rsidP="00B00876">
      <w:pPr>
        <w:pStyle w:val="ConsPlusNormal"/>
        <w:rPr>
          <w:del w:id="162" w:author="Ирина Васильевна" w:date="2025-11-14T15:30:00Z"/>
        </w:rPr>
      </w:pPr>
    </w:p>
    <w:p w:rsidR="00A86AC9" w:rsidDel="00FF67EC" w:rsidRDefault="00A86AC9" w:rsidP="00A86AC9">
      <w:pPr>
        <w:pStyle w:val="aa"/>
        <w:jc w:val="center"/>
        <w:rPr>
          <w:del w:id="163" w:author="Ирина Васильевна" w:date="2025-11-14T15:30:00Z"/>
          <w:sz w:val="28"/>
          <w:szCs w:val="28"/>
          <w:lang w:val="ru-RU"/>
        </w:rPr>
      </w:pPr>
    </w:p>
    <w:p w:rsidR="001653F0" w:rsidDel="00FF67EC" w:rsidRDefault="001653F0" w:rsidP="00A86AC9">
      <w:pPr>
        <w:pStyle w:val="aa"/>
        <w:jc w:val="center"/>
        <w:rPr>
          <w:del w:id="164" w:author="Ирина Васильевна" w:date="2025-11-14T15:30:00Z"/>
          <w:sz w:val="28"/>
          <w:szCs w:val="28"/>
          <w:lang w:val="ru-RU"/>
        </w:rPr>
      </w:pPr>
      <w:del w:id="165" w:author="Ирина Васильевна" w:date="2025-11-14T15:30:00Z">
        <w:r w:rsidDel="00FF67EC">
          <w:rPr>
            <w:sz w:val="28"/>
            <w:szCs w:val="28"/>
          </w:rPr>
          <w:delText>IV</w:delText>
        </w:r>
        <w:r w:rsidDel="00FF67EC">
          <w:rPr>
            <w:sz w:val="28"/>
            <w:szCs w:val="28"/>
            <w:lang w:val="ru-RU"/>
          </w:rPr>
          <w:delText>. Прогноз конечных результатов программы</w:delText>
        </w:r>
      </w:del>
    </w:p>
    <w:p w:rsidR="001653F0" w:rsidDel="00FF67EC" w:rsidRDefault="001653F0" w:rsidP="00A86AC9">
      <w:pPr>
        <w:pStyle w:val="aa"/>
        <w:jc w:val="center"/>
        <w:rPr>
          <w:del w:id="166" w:author="Ирина Васильевна" w:date="2025-11-14T15:30:00Z"/>
          <w:sz w:val="28"/>
          <w:szCs w:val="28"/>
          <w:lang w:val="ru-RU"/>
        </w:rPr>
      </w:pPr>
    </w:p>
    <w:p w:rsidR="001653F0" w:rsidRPr="001653F0" w:rsidDel="00FF67EC" w:rsidRDefault="00280CA4" w:rsidP="001653F0">
      <w:pPr>
        <w:autoSpaceDE w:val="0"/>
        <w:autoSpaceDN w:val="0"/>
        <w:adjustRightInd w:val="0"/>
        <w:ind w:firstLine="709"/>
        <w:jc w:val="both"/>
        <w:rPr>
          <w:del w:id="167" w:author="Ирина Васильевна" w:date="2025-11-14T15:30:00Z"/>
          <w:sz w:val="28"/>
          <w:szCs w:val="28"/>
          <w:lang w:val="ru-RU" w:eastAsia="ru-RU"/>
        </w:rPr>
      </w:pPr>
      <w:del w:id="168" w:author="Ирина Васильевна" w:date="2025-11-14T15:30:00Z">
        <w:r w:rsidDel="00FF67EC">
          <w:fldChar w:fldCharType="begin"/>
        </w:r>
        <w:r w:rsidDel="00FF67EC">
          <w:delInstrText>HYPERLINK</w:delInstrText>
        </w:r>
        <w:r w:rsidRPr="00C030AA" w:rsidDel="00FF67EC">
          <w:rPr>
            <w:lang w:val="ru-RU"/>
          </w:rPr>
          <w:delInstrText xml:space="preserve"> "</w:delInstrText>
        </w:r>
        <w:r w:rsidDel="00FF67EC">
          <w:delInstrText>consultantplus</w:delInstrText>
        </w:r>
        <w:r w:rsidRPr="00C030AA" w:rsidDel="00FF67EC">
          <w:rPr>
            <w:lang w:val="ru-RU"/>
          </w:rPr>
          <w:delInstrText>://</w:delInstrText>
        </w:r>
        <w:r w:rsidDel="00FF67EC">
          <w:delInstrText>offline</w:delInstrText>
        </w:r>
        <w:r w:rsidRPr="00C030AA" w:rsidDel="00FF67EC">
          <w:rPr>
            <w:lang w:val="ru-RU"/>
          </w:rPr>
          <w:delInstrText>/</w:delInstrText>
        </w:r>
        <w:r w:rsidDel="00FF67EC">
          <w:delInstrText>ref</w:delInstrText>
        </w:r>
        <w:r w:rsidRPr="00C030AA" w:rsidDel="00FF67EC">
          <w:rPr>
            <w:lang w:val="ru-RU"/>
          </w:rPr>
          <w:delInstrText>=4</w:delInstrText>
        </w:r>
        <w:r w:rsidDel="00FF67EC">
          <w:delInstrText>B</w:delInstrText>
        </w:r>
        <w:r w:rsidRPr="00C030AA" w:rsidDel="00FF67EC">
          <w:rPr>
            <w:lang w:val="ru-RU"/>
          </w:rPr>
          <w:delInstrText>3</w:delInstrText>
        </w:r>
        <w:r w:rsidDel="00FF67EC">
          <w:delInstrText>C</w:delInstrText>
        </w:r>
        <w:r w:rsidRPr="00C030AA" w:rsidDel="00FF67EC">
          <w:rPr>
            <w:lang w:val="ru-RU"/>
          </w:rPr>
          <w:delInstrText>56967198841</w:delInstrText>
        </w:r>
        <w:r w:rsidDel="00FF67EC">
          <w:delInstrText>BA</w:delInstrText>
        </w:r>
        <w:r w:rsidRPr="00C030AA" w:rsidDel="00FF67EC">
          <w:rPr>
            <w:lang w:val="ru-RU"/>
          </w:rPr>
          <w:delInstrText>4034150</w:delInstrText>
        </w:r>
        <w:r w:rsidDel="00FF67EC">
          <w:delInstrText>D</w:delInstrText>
        </w:r>
        <w:r w:rsidRPr="00C030AA" w:rsidDel="00FF67EC">
          <w:rPr>
            <w:lang w:val="ru-RU"/>
          </w:rPr>
          <w:delInstrText>7</w:delInstrText>
        </w:r>
        <w:r w:rsidDel="00FF67EC">
          <w:delInstrText>E</w:delInstrText>
        </w:r>
        <w:r w:rsidRPr="00C030AA" w:rsidDel="00FF67EC">
          <w:rPr>
            <w:lang w:val="ru-RU"/>
          </w:rPr>
          <w:delInstrText>86</w:delInstrText>
        </w:r>
        <w:r w:rsidDel="00FF67EC">
          <w:delInstrText>CB</w:delInstrText>
        </w:r>
        <w:r w:rsidRPr="00C030AA" w:rsidDel="00FF67EC">
          <w:rPr>
            <w:lang w:val="ru-RU"/>
          </w:rPr>
          <w:delInstrText>720378672</w:delInstrText>
        </w:r>
        <w:r w:rsidDel="00FF67EC">
          <w:delInstrText>F</w:delInstrText>
        </w:r>
        <w:r w:rsidRPr="00C030AA" w:rsidDel="00FF67EC">
          <w:rPr>
            <w:lang w:val="ru-RU"/>
          </w:rPr>
          <w:delInstrText>496</w:delInstrText>
        </w:r>
        <w:r w:rsidDel="00FF67EC">
          <w:delInstrText>F</w:delInstrText>
        </w:r>
        <w:r w:rsidRPr="00C030AA" w:rsidDel="00FF67EC">
          <w:rPr>
            <w:lang w:val="ru-RU"/>
          </w:rPr>
          <w:delInstrText>5</w:delInstrText>
        </w:r>
        <w:r w:rsidDel="00FF67EC">
          <w:delInstrText>C</w:delInstrText>
        </w:r>
        <w:r w:rsidRPr="00C030AA" w:rsidDel="00FF67EC">
          <w:rPr>
            <w:lang w:val="ru-RU"/>
          </w:rPr>
          <w:delInstrText>30</w:delInstrText>
        </w:r>
        <w:r w:rsidDel="00FF67EC">
          <w:delInstrText>DF</w:delInstrText>
        </w:r>
        <w:r w:rsidRPr="00C030AA" w:rsidDel="00FF67EC">
          <w:rPr>
            <w:lang w:val="ru-RU"/>
          </w:rPr>
          <w:delInstrText>91</w:delInstrText>
        </w:r>
        <w:r w:rsidDel="00FF67EC">
          <w:delInstrText>F</w:delInstrText>
        </w:r>
        <w:r w:rsidRPr="00C030AA" w:rsidDel="00FF67EC">
          <w:rPr>
            <w:lang w:val="ru-RU"/>
          </w:rPr>
          <w:delInstrText>8175</w:delInstrText>
        </w:r>
        <w:r w:rsidDel="00FF67EC">
          <w:delInstrText>B</w:delInstrText>
        </w:r>
        <w:r w:rsidRPr="00C030AA" w:rsidDel="00FF67EC">
          <w:rPr>
            <w:lang w:val="ru-RU"/>
          </w:rPr>
          <w:delInstrText>86</w:delInstrText>
        </w:r>
        <w:r w:rsidDel="00FF67EC">
          <w:delInstrText>A</w:delInstrText>
        </w:r>
        <w:r w:rsidRPr="00C030AA" w:rsidDel="00FF67EC">
          <w:rPr>
            <w:lang w:val="ru-RU"/>
          </w:rPr>
          <w:delInstrText>883</w:delInstrText>
        </w:r>
        <w:r w:rsidDel="00FF67EC">
          <w:delInstrText>E</w:delInstrText>
        </w:r>
        <w:r w:rsidRPr="00C030AA" w:rsidDel="00FF67EC">
          <w:rPr>
            <w:lang w:val="ru-RU"/>
          </w:rPr>
          <w:delInstrText>22</w:delInstrText>
        </w:r>
        <w:r w:rsidDel="00FF67EC">
          <w:delInstrText>E</w:delInstrText>
        </w:r>
        <w:r w:rsidRPr="00C030AA" w:rsidDel="00FF67EC">
          <w:rPr>
            <w:lang w:val="ru-RU"/>
          </w:rPr>
          <w:delInstrText>0</w:delInstrText>
        </w:r>
        <w:r w:rsidDel="00FF67EC">
          <w:delInstrText>F</w:delInstrText>
        </w:r>
        <w:r w:rsidRPr="00C030AA" w:rsidDel="00FF67EC">
          <w:rPr>
            <w:lang w:val="ru-RU"/>
          </w:rPr>
          <w:delInstrText>7</w:delInstrText>
        </w:r>
        <w:r w:rsidDel="00FF67EC">
          <w:delInstrText>CA</w:delInstrText>
        </w:r>
        <w:r w:rsidRPr="00C030AA" w:rsidDel="00FF67EC">
          <w:rPr>
            <w:lang w:val="ru-RU"/>
          </w:rPr>
          <w:delInstrText>1</w:delInstrText>
        </w:r>
        <w:r w:rsidDel="00FF67EC">
          <w:delInstrText>B</w:delInstrText>
        </w:r>
        <w:r w:rsidRPr="00C030AA" w:rsidDel="00FF67EC">
          <w:rPr>
            <w:lang w:val="ru-RU"/>
          </w:rPr>
          <w:delInstrText>1521</w:delInstrText>
        </w:r>
        <w:r w:rsidDel="00FF67EC">
          <w:delInstrText>C</w:delInstrText>
        </w:r>
        <w:r w:rsidRPr="00C030AA" w:rsidDel="00FF67EC">
          <w:rPr>
            <w:lang w:val="ru-RU"/>
          </w:rPr>
          <w:delInstrText>04</w:delInstrText>
        </w:r>
        <w:r w:rsidDel="00FF67EC">
          <w:delInstrText>FF</w:delInstrText>
        </w:r>
        <w:r w:rsidRPr="00C030AA" w:rsidDel="00FF67EC">
          <w:rPr>
            <w:lang w:val="ru-RU"/>
          </w:rPr>
          <w:delInstrText>7</w:delInstrText>
        </w:r>
        <w:r w:rsidDel="00FF67EC">
          <w:delInstrText>D</w:delInstrText>
        </w:r>
        <w:r w:rsidRPr="00C030AA" w:rsidDel="00FF67EC">
          <w:rPr>
            <w:lang w:val="ru-RU"/>
          </w:rPr>
          <w:delInstrText>101</w:delInstrText>
        </w:r>
        <w:r w:rsidDel="00FF67EC">
          <w:delInstrText>DE</w:delInstrText>
        </w:r>
        <w:r w:rsidRPr="00C030AA" w:rsidDel="00FF67EC">
          <w:rPr>
            <w:lang w:val="ru-RU"/>
          </w:rPr>
          <w:delInstrText>6</w:delInstrText>
        </w:r>
        <w:r w:rsidDel="00FF67EC">
          <w:delInstrText>C</w:delInstrText>
        </w:r>
        <w:r w:rsidRPr="00C030AA" w:rsidDel="00FF67EC">
          <w:rPr>
            <w:lang w:val="ru-RU"/>
          </w:rPr>
          <w:delInstrText>216635220</w:delInstrText>
        </w:r>
        <w:r w:rsidDel="00FF67EC">
          <w:delInstrText>AED</w:delInstrText>
        </w:r>
        <w:r w:rsidRPr="00C030AA" w:rsidDel="00FF67EC">
          <w:rPr>
            <w:lang w:val="ru-RU"/>
          </w:rPr>
          <w:delInstrText>07</w:delInstrText>
        </w:r>
        <w:r w:rsidDel="00FF67EC">
          <w:delInstrText>C</w:delInstrText>
        </w:r>
        <w:r w:rsidRPr="00C030AA" w:rsidDel="00FF67EC">
          <w:rPr>
            <w:lang w:val="ru-RU"/>
          </w:rPr>
          <w:delInstrText>1</w:delInstrText>
        </w:r>
        <w:r w:rsidDel="00FF67EC">
          <w:delInstrText>D</w:delInstrText>
        </w:r>
        <w:r w:rsidRPr="00C030AA" w:rsidDel="00FF67EC">
          <w:rPr>
            <w:lang w:val="ru-RU"/>
          </w:rPr>
          <w:delInstrText>11</w:delInstrText>
        </w:r>
        <w:r w:rsidDel="00FF67EC">
          <w:delInstrText>AD</w:delInstrText>
        </w:r>
        <w:r w:rsidRPr="00C030AA" w:rsidDel="00FF67EC">
          <w:rPr>
            <w:lang w:val="ru-RU"/>
          </w:rPr>
          <w:delInstrText>51</w:delInstrText>
        </w:r>
        <w:r w:rsidDel="00FF67EC">
          <w:delInstrText>CC</w:delInstrText>
        </w:r>
        <w:r w:rsidRPr="00C030AA" w:rsidDel="00FF67EC">
          <w:rPr>
            <w:lang w:val="ru-RU"/>
          </w:rPr>
          <w:delInstrText>3</w:delInstrText>
        </w:r>
        <w:r w:rsidDel="00FF67EC">
          <w:delInstrText>a</w:delInstrText>
        </w:r>
        <w:r w:rsidRPr="00C030AA" w:rsidDel="00FF67EC">
          <w:rPr>
            <w:lang w:val="ru-RU"/>
          </w:rPr>
          <w:delInstrText>76</w:delInstrText>
        </w:r>
        <w:r w:rsidDel="00FF67EC">
          <w:delInstrText>EG</w:delInstrText>
        </w:r>
        <w:r w:rsidRPr="00C030AA" w:rsidDel="00FF67EC">
          <w:rPr>
            <w:lang w:val="ru-RU"/>
          </w:rPr>
          <w:delInstrText>"</w:delInstrText>
        </w:r>
        <w:r w:rsidDel="00FF67EC">
          <w:fldChar w:fldCharType="separate"/>
        </w:r>
        <w:r w:rsidR="001653F0" w:rsidRPr="001653F0" w:rsidDel="00FF67EC">
          <w:rPr>
            <w:sz w:val="28"/>
            <w:szCs w:val="28"/>
            <w:lang w:val="ru-RU" w:eastAsia="ru-RU"/>
          </w:rPr>
          <w:delText>Перечень</w:delText>
        </w:r>
        <w:r w:rsidDel="00FF67EC">
          <w:fldChar w:fldCharType="end"/>
        </w:r>
        <w:r w:rsidR="001653F0" w:rsidRPr="001653F0" w:rsidDel="00FF67EC">
          <w:rPr>
            <w:sz w:val="28"/>
            <w:szCs w:val="28"/>
            <w:lang w:val="ru-RU" w:eastAsia="ru-RU"/>
          </w:rPr>
          <w:delText xml:space="preserve"> целевых показателей муниципальной программы, с указанием планируемых к достижению значений в результате реализации программы представлен в приложении № 1 к паспорту </w:delText>
        </w:r>
        <w:r w:rsidR="007810C7" w:rsidDel="00FF67EC">
          <w:rPr>
            <w:sz w:val="28"/>
            <w:szCs w:val="28"/>
            <w:lang w:val="ru-RU" w:eastAsia="ru-RU"/>
          </w:rPr>
          <w:delText xml:space="preserve">муниципальной </w:delText>
        </w:r>
        <w:r w:rsidR="001653F0" w:rsidRPr="001653F0" w:rsidDel="00FF67EC">
          <w:rPr>
            <w:sz w:val="28"/>
            <w:szCs w:val="28"/>
            <w:lang w:val="ru-RU" w:eastAsia="ru-RU"/>
          </w:rPr>
          <w:delText>программы.</w:delText>
        </w:r>
      </w:del>
    </w:p>
    <w:p w:rsidR="001653F0" w:rsidDel="00FF67EC" w:rsidRDefault="001653F0" w:rsidP="00A86AC9">
      <w:pPr>
        <w:pStyle w:val="aa"/>
        <w:jc w:val="center"/>
        <w:rPr>
          <w:del w:id="169" w:author="Ирина Васильевна" w:date="2025-11-14T15:30:00Z"/>
          <w:sz w:val="28"/>
          <w:szCs w:val="28"/>
          <w:lang w:val="ru-RU"/>
        </w:rPr>
      </w:pPr>
    </w:p>
    <w:p w:rsidR="001653F0" w:rsidDel="00FF67EC" w:rsidRDefault="001653F0" w:rsidP="001653F0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center"/>
        <w:rPr>
          <w:del w:id="170" w:author="Ирина Васильевна" w:date="2025-11-14T15:30:00Z"/>
          <w:rFonts w:ascii="Times New Roman" w:hAnsi="Times New Roman"/>
          <w:sz w:val="28"/>
          <w:szCs w:val="28"/>
        </w:rPr>
      </w:pPr>
      <w:del w:id="171" w:author="Ирина Васильевна" w:date="2025-11-14T15:30:00Z">
        <w:r w:rsidRPr="001653F0" w:rsidDel="00FF67EC">
          <w:rPr>
            <w:rFonts w:ascii="Times New Roman" w:hAnsi="Times New Roman" w:cs="Times New Roman"/>
            <w:sz w:val="28"/>
            <w:szCs w:val="28"/>
          </w:rPr>
          <w:delText>V. Информация</w:delText>
        </w:r>
        <w:r w:rsidDel="00FF67EC">
          <w:rPr>
            <w:sz w:val="28"/>
            <w:szCs w:val="28"/>
          </w:rPr>
          <w:delText xml:space="preserve"> </w:delText>
        </w:r>
        <w:r w:rsidDel="00FF67EC">
          <w:rPr>
            <w:rFonts w:ascii="Times New Roman" w:hAnsi="Times New Roman"/>
            <w:sz w:val="28"/>
            <w:szCs w:val="28"/>
          </w:rPr>
          <w:delText>по подпрограммам, отдельным мероприятиям муниципальной программы</w:delText>
        </w:r>
      </w:del>
    </w:p>
    <w:p w:rsidR="001653F0" w:rsidDel="00FF67EC" w:rsidRDefault="001653F0" w:rsidP="00A86AC9">
      <w:pPr>
        <w:pStyle w:val="aa"/>
        <w:jc w:val="center"/>
        <w:rPr>
          <w:del w:id="172" w:author="Ирина Васильевна" w:date="2025-11-14T15:30:00Z"/>
          <w:sz w:val="28"/>
          <w:szCs w:val="28"/>
          <w:lang w:val="ru-RU"/>
        </w:rPr>
      </w:pPr>
    </w:p>
    <w:p w:rsidR="00AA015D" w:rsidRPr="00AA015D" w:rsidDel="00FF67EC" w:rsidRDefault="00AA015D" w:rsidP="00AA015D">
      <w:pPr>
        <w:pStyle w:val="aa"/>
        <w:ind w:firstLine="709"/>
        <w:jc w:val="both"/>
        <w:rPr>
          <w:del w:id="173" w:author="Ирина Васильевна" w:date="2025-11-14T15:30:00Z"/>
          <w:sz w:val="28"/>
          <w:szCs w:val="28"/>
          <w:lang w:val="ru-RU" w:eastAsia="ru-RU"/>
        </w:rPr>
      </w:pPr>
      <w:del w:id="174" w:author="Ирина Васильевна" w:date="2025-11-14T15:30:00Z">
        <w:r w:rsidRPr="00AA015D" w:rsidDel="00FF67EC">
          <w:rPr>
            <w:sz w:val="28"/>
            <w:szCs w:val="28"/>
            <w:lang w:val="ru-RU" w:eastAsia="ru-RU"/>
          </w:rPr>
          <w:delText>Для достижения цели муниципальной программы и решения задач в муниципальную программу включены две подпрограммы. Реализация отдельных мероприятий программой не предусмотрено.</w:delText>
        </w:r>
      </w:del>
    </w:p>
    <w:p w:rsidR="00AA015D" w:rsidRPr="00AA015D" w:rsidDel="00FF67EC" w:rsidRDefault="00AA015D" w:rsidP="00AA015D">
      <w:pPr>
        <w:pStyle w:val="aa"/>
        <w:ind w:firstLine="709"/>
        <w:jc w:val="both"/>
        <w:rPr>
          <w:del w:id="175" w:author="Ирина Васильевна" w:date="2025-11-14T15:30:00Z"/>
          <w:sz w:val="28"/>
          <w:szCs w:val="28"/>
          <w:lang w:val="ru-RU" w:eastAsia="ru-RU"/>
        </w:rPr>
      </w:pPr>
      <w:del w:id="176" w:author="Ирина Васильевна" w:date="2025-11-14T15:30:00Z">
        <w:r w:rsidRPr="00AA015D" w:rsidDel="00FF67EC">
          <w:rPr>
            <w:sz w:val="28"/>
            <w:szCs w:val="28"/>
            <w:lang w:val="ru-RU" w:eastAsia="ru-RU"/>
          </w:rPr>
          <w:delText>5.1. Подпрограмма «</w:delText>
        </w:r>
        <w:r w:rsidDel="00FF67EC">
          <w:rPr>
            <w:sz w:val="28"/>
            <w:szCs w:val="28"/>
            <w:lang w:val="ru-RU" w:eastAsia="ru-RU"/>
          </w:rPr>
          <w:delText>Содействие развитию массовой физической культуры и спорта</w:delText>
        </w:r>
        <w:r w:rsidR="006F3154" w:rsidDel="00FF67EC">
          <w:rPr>
            <w:sz w:val="28"/>
            <w:szCs w:val="28"/>
            <w:lang w:val="ru-RU" w:eastAsia="ru-RU"/>
          </w:rPr>
          <w:delText>»</w:delText>
        </w:r>
        <w:r w:rsidRPr="00AA015D" w:rsidDel="00FF67EC">
          <w:rPr>
            <w:sz w:val="28"/>
            <w:szCs w:val="28"/>
            <w:lang w:val="ru-RU" w:eastAsia="ru-RU"/>
          </w:rPr>
          <w:delText>.</w:delText>
        </w:r>
      </w:del>
    </w:p>
    <w:p w:rsidR="006F3154" w:rsidRPr="006F3154" w:rsidDel="00FF67EC" w:rsidRDefault="006F3154" w:rsidP="006F3154">
      <w:pPr>
        <w:pStyle w:val="aa"/>
        <w:ind w:firstLine="709"/>
        <w:jc w:val="both"/>
        <w:rPr>
          <w:del w:id="177" w:author="Ирина Васильевна" w:date="2025-11-14T15:30:00Z"/>
          <w:sz w:val="28"/>
          <w:szCs w:val="28"/>
          <w:lang w:val="ru-RU"/>
        </w:rPr>
      </w:pPr>
      <w:del w:id="178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Подпрограмма </w:delText>
        </w:r>
        <w:r w:rsidRPr="006F3154" w:rsidDel="00FF67EC">
          <w:rPr>
            <w:sz w:val="28"/>
            <w:szCs w:val="28"/>
            <w:lang w:val="ru-RU"/>
          </w:rPr>
          <w:delText>направлена на создание доступных условий для занятий населения округа физической культурой и спортом</w:delText>
        </w:r>
        <w:r w:rsidR="009D770B" w:rsidDel="00FF67EC">
          <w:rPr>
            <w:sz w:val="28"/>
            <w:szCs w:val="28"/>
            <w:lang w:val="ru-RU"/>
          </w:rPr>
          <w:delText>.</w:delText>
        </w:r>
        <w:r w:rsidRPr="006F3154" w:rsidDel="00FF67EC">
          <w:rPr>
            <w:sz w:val="28"/>
            <w:szCs w:val="28"/>
            <w:lang w:val="ru-RU"/>
          </w:rPr>
          <w:delText xml:space="preserve"> </w:delText>
        </w:r>
      </w:del>
    </w:p>
    <w:p w:rsidR="007F7D65" w:rsidDel="00FF67EC" w:rsidRDefault="00422755" w:rsidP="00422755">
      <w:pPr>
        <w:pStyle w:val="aa"/>
        <w:ind w:firstLine="709"/>
        <w:jc w:val="both"/>
        <w:rPr>
          <w:del w:id="179" w:author="Ирина Васильевна" w:date="2025-11-14T15:30:00Z"/>
          <w:sz w:val="28"/>
          <w:szCs w:val="28"/>
          <w:lang w:val="ru-RU"/>
        </w:rPr>
      </w:pPr>
      <w:del w:id="180" w:author="Ирина Васильевна" w:date="2025-11-14T15:30:00Z">
        <w:r w:rsidRPr="00422755" w:rsidDel="00FF67EC">
          <w:rPr>
            <w:sz w:val="28"/>
            <w:szCs w:val="28"/>
            <w:lang w:val="ru-RU"/>
          </w:rPr>
          <w:delText xml:space="preserve">В округе наблюдается устойчивый рост показателей вовлеченности населения в физкультурно-спортивное движение. </w:delText>
        </w:r>
        <w:r w:rsidR="007F7D65" w:rsidDel="00FF67EC">
          <w:rPr>
            <w:sz w:val="28"/>
            <w:szCs w:val="28"/>
            <w:lang w:val="ru-RU"/>
          </w:rPr>
          <w:delText>Основными показателями являются:</w:delText>
        </w:r>
      </w:del>
    </w:p>
    <w:p w:rsidR="007F7D65" w:rsidDel="00FF67EC" w:rsidRDefault="00422755" w:rsidP="00422755">
      <w:pPr>
        <w:pStyle w:val="aa"/>
        <w:ind w:firstLine="709"/>
        <w:jc w:val="both"/>
        <w:rPr>
          <w:del w:id="181" w:author="Ирина Васильевна" w:date="2025-11-14T15:30:00Z"/>
          <w:sz w:val="28"/>
          <w:szCs w:val="28"/>
          <w:lang w:val="ru-RU"/>
        </w:rPr>
      </w:pPr>
      <w:del w:id="182" w:author="Ирина Васильевна" w:date="2025-11-14T15:30:00Z">
        <w:r w:rsidRPr="00422755" w:rsidDel="00FF67EC">
          <w:rPr>
            <w:sz w:val="28"/>
            <w:szCs w:val="28"/>
            <w:lang w:val="ru-RU"/>
          </w:rPr>
          <w:delText>доля населения, систематически занимающихся физической культурой и спортом, за 202</w:delText>
        </w:r>
        <w:r w:rsidR="007F7D65" w:rsidDel="00FF67EC">
          <w:rPr>
            <w:sz w:val="28"/>
            <w:szCs w:val="28"/>
            <w:lang w:val="ru-RU"/>
          </w:rPr>
          <w:delText>5</w:delText>
        </w:r>
        <w:r w:rsidRPr="00422755" w:rsidDel="00FF67EC">
          <w:rPr>
            <w:sz w:val="28"/>
            <w:szCs w:val="28"/>
            <w:lang w:val="ru-RU"/>
          </w:rPr>
          <w:delText xml:space="preserve"> год составила </w:delText>
        </w:r>
        <w:r w:rsidR="004679E0" w:rsidDel="00FF67EC">
          <w:rPr>
            <w:sz w:val="28"/>
            <w:szCs w:val="28"/>
            <w:lang w:val="ru-RU"/>
          </w:rPr>
          <w:delText xml:space="preserve">57,14 </w:delText>
        </w:r>
        <w:r w:rsidRPr="00422755" w:rsidDel="00FF67EC">
          <w:rPr>
            <w:sz w:val="28"/>
            <w:szCs w:val="28"/>
            <w:lang w:val="ru-RU"/>
          </w:rPr>
          <w:delText xml:space="preserve">% в общей численности населения, что на </w:delText>
        </w:r>
        <w:r w:rsidR="004679E0" w:rsidDel="00FF67EC">
          <w:rPr>
            <w:sz w:val="28"/>
            <w:szCs w:val="28"/>
            <w:lang w:val="ru-RU"/>
          </w:rPr>
          <w:delText>3,35</w:delText>
        </w:r>
        <w:r w:rsidRPr="00422755" w:rsidDel="00FF67EC">
          <w:rPr>
            <w:sz w:val="28"/>
            <w:szCs w:val="28"/>
            <w:lang w:val="ru-RU"/>
          </w:rPr>
          <w:delText xml:space="preserve"> % превосходит значение показателя </w:delText>
        </w:r>
        <w:r w:rsidDel="00FF67EC">
          <w:rPr>
            <w:sz w:val="28"/>
            <w:szCs w:val="28"/>
            <w:lang w:val="ru-RU"/>
          </w:rPr>
          <w:delText>20</w:delText>
        </w:r>
        <w:r w:rsidR="007F7D65" w:rsidDel="00FF67EC">
          <w:rPr>
            <w:sz w:val="28"/>
            <w:szCs w:val="28"/>
            <w:lang w:val="ru-RU"/>
          </w:rPr>
          <w:delText>24</w:delText>
        </w:r>
        <w:r w:rsidRPr="00422755" w:rsidDel="00FF67EC">
          <w:rPr>
            <w:sz w:val="28"/>
            <w:szCs w:val="28"/>
            <w:lang w:val="ru-RU"/>
          </w:rPr>
          <w:delText xml:space="preserve"> года. К 2030 году планируется увеличить данный показатель до </w:delText>
        </w:r>
        <w:r w:rsidR="004679E0" w:rsidDel="00FF67EC">
          <w:rPr>
            <w:sz w:val="28"/>
            <w:szCs w:val="28"/>
            <w:lang w:val="ru-RU"/>
          </w:rPr>
          <w:delText xml:space="preserve">75 </w:delText>
        </w:r>
        <w:r w:rsidR="007F7D65" w:rsidDel="00FF67EC">
          <w:rPr>
            <w:sz w:val="28"/>
            <w:szCs w:val="28"/>
            <w:lang w:val="ru-RU"/>
          </w:rPr>
          <w:delText>%;</w:delText>
        </w:r>
      </w:del>
    </w:p>
    <w:p w:rsidR="007F7D65" w:rsidDel="00FF67EC" w:rsidRDefault="007F7D65" w:rsidP="00422755">
      <w:pPr>
        <w:pStyle w:val="aa"/>
        <w:ind w:firstLine="709"/>
        <w:jc w:val="both"/>
        <w:rPr>
          <w:del w:id="183" w:author="Ирина Васильевна" w:date="2025-11-14T15:30:00Z"/>
          <w:sz w:val="28"/>
          <w:szCs w:val="28"/>
          <w:lang w:val="ru-RU"/>
        </w:rPr>
      </w:pPr>
      <w:del w:id="184" w:author="Ирина Васильевна" w:date="2025-11-14T15:30:00Z">
        <w:r w:rsidDel="00FF67EC">
          <w:rPr>
            <w:sz w:val="28"/>
            <w:szCs w:val="28"/>
            <w:lang w:val="ru-RU"/>
          </w:rPr>
          <w:delText>доля детей и молодежи в возрасте 3-29 лет, системати</w:delText>
        </w:r>
        <w:r w:rsidR="001D68CB" w:rsidDel="00FF67EC">
          <w:rPr>
            <w:sz w:val="28"/>
            <w:szCs w:val="28"/>
            <w:lang w:val="ru-RU"/>
          </w:rPr>
          <w:delText xml:space="preserve">чески занимающихся физической культурой и спортом, за 2025 год составила </w:delText>
        </w:r>
        <w:r w:rsidR="004679E0" w:rsidDel="00FF67EC">
          <w:rPr>
            <w:sz w:val="28"/>
            <w:szCs w:val="28"/>
            <w:lang w:val="ru-RU"/>
          </w:rPr>
          <w:delText>98,92</w:delText>
        </w:r>
        <w:r w:rsidR="001D68CB" w:rsidDel="00FF67EC">
          <w:rPr>
            <w:sz w:val="28"/>
            <w:szCs w:val="28"/>
            <w:lang w:val="ru-RU"/>
          </w:rPr>
          <w:delText xml:space="preserve"> %;</w:delText>
        </w:r>
      </w:del>
    </w:p>
    <w:p w:rsidR="001D68CB" w:rsidDel="00FF67EC" w:rsidRDefault="001D68CB" w:rsidP="00422755">
      <w:pPr>
        <w:pStyle w:val="aa"/>
        <w:ind w:firstLine="709"/>
        <w:jc w:val="both"/>
        <w:rPr>
          <w:del w:id="185" w:author="Ирина Васильевна" w:date="2025-11-14T15:30:00Z"/>
          <w:sz w:val="28"/>
          <w:szCs w:val="28"/>
          <w:lang w:val="ru-RU"/>
        </w:rPr>
      </w:pPr>
      <w:del w:id="186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доля граждан среднего возраста (женщины в возрасте 30-54 лет, мужчины в возрасте 30-59 лет), систематически занимающиеся физической культурой и спортом, за 2025 год составила </w:delText>
        </w:r>
        <w:r w:rsidR="004679E0" w:rsidDel="00FF67EC">
          <w:rPr>
            <w:sz w:val="28"/>
            <w:szCs w:val="28"/>
            <w:lang w:val="ru-RU"/>
          </w:rPr>
          <w:delText xml:space="preserve">45,74 </w:delText>
        </w:r>
        <w:r w:rsidDel="00FF67EC">
          <w:rPr>
            <w:sz w:val="28"/>
            <w:szCs w:val="28"/>
            <w:lang w:val="ru-RU"/>
          </w:rPr>
          <w:delText>%;</w:delText>
        </w:r>
      </w:del>
    </w:p>
    <w:p w:rsidR="001D68CB" w:rsidDel="00FF67EC" w:rsidRDefault="001D68CB" w:rsidP="00422755">
      <w:pPr>
        <w:pStyle w:val="aa"/>
        <w:ind w:firstLine="709"/>
        <w:jc w:val="both"/>
        <w:rPr>
          <w:del w:id="187" w:author="Ирина Васильевна" w:date="2025-11-14T15:30:00Z"/>
          <w:sz w:val="28"/>
          <w:szCs w:val="28"/>
          <w:lang w:val="ru-RU"/>
        </w:rPr>
      </w:pPr>
      <w:del w:id="188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доля граждан старшего возраста (женщины в возрасте 55-79 лет, мужчины в возрасте 60-79 лет), систематически занимающиеся физической культурой и спортом, за 2025 год составила </w:delText>
        </w:r>
        <w:r w:rsidR="004679E0" w:rsidDel="00FF67EC">
          <w:rPr>
            <w:sz w:val="28"/>
            <w:szCs w:val="28"/>
            <w:lang w:val="ru-RU"/>
          </w:rPr>
          <w:delText xml:space="preserve">17,93 </w:delText>
        </w:r>
        <w:r w:rsidDel="00FF67EC">
          <w:rPr>
            <w:sz w:val="28"/>
            <w:szCs w:val="28"/>
            <w:lang w:val="ru-RU"/>
          </w:rPr>
          <w:delText>%.</w:delText>
        </w:r>
      </w:del>
    </w:p>
    <w:p w:rsidR="00D802FF" w:rsidRPr="00D802FF" w:rsidDel="00FF67EC" w:rsidRDefault="00D802FF" w:rsidP="00D802FF">
      <w:pPr>
        <w:pStyle w:val="aa"/>
        <w:ind w:firstLine="709"/>
        <w:jc w:val="both"/>
        <w:rPr>
          <w:del w:id="189" w:author="Ирина Васильевна" w:date="2025-11-14T15:30:00Z"/>
          <w:sz w:val="28"/>
          <w:szCs w:val="28"/>
          <w:lang w:val="ru-RU"/>
        </w:rPr>
      </w:pPr>
      <w:del w:id="190" w:author="Ирина Васильевна" w:date="2025-11-14T15:30:00Z">
        <w:r w:rsidRPr="00D802FF" w:rsidDel="00FF67EC">
          <w:rPr>
            <w:sz w:val="28"/>
            <w:szCs w:val="28"/>
            <w:lang w:val="ru-RU"/>
          </w:rPr>
          <w:delText xml:space="preserve">В развитии массовой физической культуры и спорта в округе одним из приоритетных направлений является работа по формированию сети спортивных клубов по месту жительства. С </w:delText>
        </w:r>
        <w:r w:rsidR="006155D3" w:rsidDel="00FF67EC">
          <w:rPr>
            <w:sz w:val="28"/>
            <w:szCs w:val="28"/>
            <w:lang w:val="ru-RU"/>
          </w:rPr>
          <w:delText>2025</w:delText>
        </w:r>
        <w:r w:rsidRPr="00D802FF" w:rsidDel="00FF67EC">
          <w:rPr>
            <w:sz w:val="28"/>
            <w:szCs w:val="28"/>
            <w:lang w:val="ru-RU"/>
          </w:rPr>
          <w:delText xml:space="preserve"> года функционируют </w:delText>
        </w:r>
        <w:r w:rsidDel="00FF67EC">
          <w:rPr>
            <w:sz w:val="28"/>
            <w:szCs w:val="28"/>
            <w:lang w:val="ru-RU"/>
          </w:rPr>
          <w:delText>1</w:delText>
        </w:r>
        <w:r w:rsidR="006155D3" w:rsidDel="00FF67EC">
          <w:rPr>
            <w:sz w:val="28"/>
            <w:szCs w:val="28"/>
            <w:lang w:val="ru-RU"/>
          </w:rPr>
          <w:delText>4</w:delText>
        </w:r>
        <w:r w:rsidRPr="00D802FF" w:rsidDel="00FF67EC">
          <w:rPr>
            <w:sz w:val="28"/>
            <w:szCs w:val="28"/>
            <w:lang w:val="ru-RU"/>
          </w:rPr>
          <w:delText xml:space="preserve"> </w:delText>
        </w:r>
        <w:r w:rsidR="006155D3" w:rsidDel="00FF67EC">
          <w:rPr>
            <w:sz w:val="28"/>
            <w:szCs w:val="28"/>
            <w:lang w:val="ru-RU"/>
          </w:rPr>
          <w:delText>физкультурно-</w:delText>
        </w:r>
        <w:r w:rsidRPr="00D802FF" w:rsidDel="00FF67EC">
          <w:rPr>
            <w:sz w:val="28"/>
            <w:szCs w:val="28"/>
            <w:lang w:val="ru-RU"/>
          </w:rPr>
          <w:delText>спортивных клуба по месту жительства</w:delText>
        </w:r>
        <w:r w:rsidDel="00FF67EC">
          <w:rPr>
            <w:sz w:val="28"/>
            <w:szCs w:val="28"/>
            <w:lang w:val="ru-RU"/>
          </w:rPr>
          <w:delText xml:space="preserve"> (пе</w:delText>
        </w:r>
        <w:r w:rsidR="007810C7" w:rsidDel="00FF67EC">
          <w:rPr>
            <w:sz w:val="28"/>
            <w:szCs w:val="28"/>
            <w:lang w:val="ru-RU"/>
          </w:rPr>
          <w:delText>реч</w:delText>
        </w:r>
        <w:r w:rsidDel="00FF67EC">
          <w:rPr>
            <w:sz w:val="28"/>
            <w:szCs w:val="28"/>
            <w:lang w:val="ru-RU"/>
          </w:rPr>
          <w:delText>и</w:delText>
        </w:r>
        <w:r w:rsidR="007810C7" w:rsidDel="00FF67EC">
          <w:rPr>
            <w:sz w:val="28"/>
            <w:szCs w:val="28"/>
            <w:lang w:val="ru-RU"/>
          </w:rPr>
          <w:delText>с</w:delText>
        </w:r>
        <w:r w:rsidDel="00FF67EC">
          <w:rPr>
            <w:sz w:val="28"/>
            <w:szCs w:val="28"/>
            <w:lang w:val="ru-RU"/>
          </w:rPr>
          <w:delText>лить ФСК и населенные пункты)</w:delText>
        </w:r>
        <w:r w:rsidRPr="00D802FF" w:rsidDel="00FF67EC">
          <w:rPr>
            <w:sz w:val="28"/>
            <w:szCs w:val="28"/>
            <w:lang w:val="ru-RU"/>
          </w:rPr>
          <w:delText xml:space="preserve">. </w:delText>
        </w:r>
      </w:del>
    </w:p>
    <w:p w:rsidR="00FC0EF7" w:rsidDel="00FF67EC" w:rsidRDefault="00D802FF" w:rsidP="00FC0EF7">
      <w:pPr>
        <w:pStyle w:val="aa"/>
        <w:ind w:firstLine="709"/>
        <w:jc w:val="both"/>
        <w:rPr>
          <w:del w:id="191" w:author="Ирина Васильевна" w:date="2025-11-14T15:30:00Z"/>
          <w:bCs/>
          <w:color w:val="000000"/>
          <w:sz w:val="28"/>
          <w:szCs w:val="28"/>
          <w:lang w:val="ru-RU"/>
        </w:rPr>
      </w:pPr>
      <w:del w:id="192" w:author="Ирина Васильевна" w:date="2025-11-14T15:30:00Z">
        <w:r w:rsidRPr="00D802FF" w:rsidDel="00FF67EC">
          <w:rPr>
            <w:sz w:val="28"/>
            <w:szCs w:val="28"/>
            <w:lang w:val="ru-RU"/>
          </w:rPr>
          <w:delText xml:space="preserve">В целях привлечения жителей округа к систематическим занятиям физической культурой и спортом в округе проводится большая работа по улучшению спортивной инфраструктуры и повышению доступности спортивных сооружений для населения. </w:delText>
        </w:r>
      </w:del>
    </w:p>
    <w:p w:rsidR="0083795E" w:rsidRPr="00F4758F" w:rsidDel="00FF67EC" w:rsidRDefault="00272B17" w:rsidP="0083795E">
      <w:pPr>
        <w:pStyle w:val="aa"/>
        <w:ind w:firstLine="709"/>
        <w:jc w:val="both"/>
        <w:rPr>
          <w:del w:id="193" w:author="Ирина Васильевна" w:date="2025-11-14T15:30:00Z"/>
          <w:sz w:val="28"/>
          <w:szCs w:val="28"/>
          <w:lang w:val="ru-RU"/>
        </w:rPr>
      </w:pPr>
      <w:del w:id="194" w:author="Ирина Васильевна" w:date="2025-11-14T15:30:00Z">
        <w:r w:rsidRPr="00272B17" w:rsidDel="00FF67EC">
          <w:rPr>
            <w:sz w:val="28"/>
            <w:szCs w:val="28"/>
            <w:lang w:val="ru-RU"/>
          </w:rPr>
          <w:delText>Несмотря на позитивную динамику развития массовой физической культуры, и спорта в округе сохраняют актуальность следующие проблемные вопросы:</w:delText>
        </w:r>
        <w:r w:rsidR="0083795E" w:rsidRPr="00F4758F" w:rsidDel="00FF67EC">
          <w:rPr>
            <w:sz w:val="28"/>
            <w:szCs w:val="28"/>
            <w:lang w:val="ru-RU"/>
          </w:rPr>
          <w:delText xml:space="preserve">недостаточное количество штатных единиц для обеспечения </w:delText>
        </w:r>
        <w:r w:rsidR="0083795E" w:rsidRPr="00F4758F" w:rsidDel="00FF67EC">
          <w:rPr>
            <w:sz w:val="28"/>
            <w:szCs w:val="28"/>
            <w:lang w:val="ru-RU"/>
          </w:rPr>
          <w:lastRenderedPageBreak/>
          <w:delText>инструкторско-методической деятельности в области физической культуры и спорта, преимущественно в физкультурно-спортивных клубах по месту жительства;</w:delText>
        </w:r>
      </w:del>
    </w:p>
    <w:p w:rsidR="0083795E" w:rsidRPr="0083795E" w:rsidDel="00FF67EC" w:rsidRDefault="0083795E" w:rsidP="0083795E">
      <w:pPr>
        <w:pStyle w:val="ConsPlusNormal"/>
        <w:ind w:firstLine="540"/>
        <w:rPr>
          <w:del w:id="195" w:author="Ирина Васильевна" w:date="2025-11-14T15:30:00Z"/>
          <w:rFonts w:ascii="Times New Roman" w:hAnsi="Times New Roman" w:cs="Times New Roman"/>
          <w:sz w:val="28"/>
          <w:szCs w:val="28"/>
        </w:rPr>
      </w:pPr>
      <w:del w:id="196" w:author="Ирина Васильевна" w:date="2025-11-14T15:30:00Z">
        <w:r w:rsidRPr="0083795E" w:rsidDel="00FF67EC">
          <w:rPr>
            <w:rFonts w:ascii="Times New Roman" w:hAnsi="Times New Roman" w:cs="Times New Roman"/>
            <w:sz w:val="28"/>
            <w:szCs w:val="28"/>
          </w:rPr>
          <w:delText xml:space="preserve">дефицит квалифицированных кадров, обладающих компетенциями для работы с различными (социальными, </w:delText>
        </w:r>
        <w:r w:rsidDel="00FF67EC">
          <w:rPr>
            <w:rFonts w:ascii="Times New Roman" w:hAnsi="Times New Roman" w:cs="Times New Roman"/>
            <w:sz w:val="28"/>
            <w:szCs w:val="28"/>
          </w:rPr>
          <w:delText>возрастными) группами населения.</w:delText>
        </w:r>
      </w:del>
    </w:p>
    <w:p w:rsidR="00773733" w:rsidRPr="00773733" w:rsidDel="00FF67EC" w:rsidRDefault="00773733" w:rsidP="00773733">
      <w:pPr>
        <w:pStyle w:val="aa"/>
        <w:ind w:firstLine="709"/>
        <w:jc w:val="both"/>
        <w:rPr>
          <w:del w:id="197" w:author="Ирина Васильевна" w:date="2025-11-14T15:30:00Z"/>
          <w:sz w:val="28"/>
          <w:szCs w:val="28"/>
          <w:lang w:val="ru-RU"/>
        </w:rPr>
      </w:pPr>
      <w:del w:id="198" w:author="Ирина Васильевна" w:date="2025-11-14T15:30:00Z">
        <w:r w:rsidRPr="00773733" w:rsidDel="00FF67EC">
          <w:rPr>
            <w:sz w:val="28"/>
            <w:szCs w:val="28"/>
            <w:lang w:val="ru-RU"/>
          </w:rPr>
          <w:delText>Реализация подпрограммы позволит решить указанные проблемы при максимально эффективном управлении муниципальными финансами.</w:delText>
        </w:r>
      </w:del>
    </w:p>
    <w:p w:rsidR="00773733" w:rsidRPr="00773733" w:rsidDel="00FF67EC" w:rsidRDefault="00773733" w:rsidP="00773733">
      <w:pPr>
        <w:pStyle w:val="aa"/>
        <w:ind w:firstLine="709"/>
        <w:jc w:val="both"/>
        <w:rPr>
          <w:del w:id="199" w:author="Ирина Васильевна" w:date="2025-11-14T15:30:00Z"/>
          <w:sz w:val="28"/>
          <w:szCs w:val="28"/>
          <w:lang w:val="ru-RU"/>
        </w:rPr>
      </w:pPr>
      <w:del w:id="200" w:author="Ирина Васильевна" w:date="2025-11-14T15:30:00Z">
        <w:r w:rsidRPr="00773733" w:rsidDel="00FF67EC">
          <w:rPr>
            <w:sz w:val="28"/>
            <w:szCs w:val="28"/>
            <w:lang w:val="ru-RU"/>
          </w:rPr>
          <w:delText>В подпрограмме запланирован комплекс мер по реализации календарного плана официальных физкультурных и спортивно-массовых мероприятий округа, развитию спортивной инфраструктуры.</w:delText>
        </w:r>
      </w:del>
    </w:p>
    <w:p w:rsidR="00773733" w:rsidRPr="00773733" w:rsidDel="00FF67EC" w:rsidRDefault="00773733" w:rsidP="00773733">
      <w:pPr>
        <w:pStyle w:val="aa"/>
        <w:ind w:firstLine="709"/>
        <w:jc w:val="both"/>
        <w:rPr>
          <w:del w:id="201" w:author="Ирина Васильевна" w:date="2025-11-14T15:30:00Z"/>
          <w:sz w:val="28"/>
          <w:szCs w:val="28"/>
          <w:lang w:val="ru-RU"/>
        </w:rPr>
      </w:pPr>
      <w:del w:id="202" w:author="Ирина Васильевна" w:date="2025-11-14T15:30:00Z">
        <w:r w:rsidRPr="00773733" w:rsidDel="00FF67EC">
          <w:rPr>
            <w:sz w:val="28"/>
            <w:szCs w:val="28"/>
            <w:lang w:val="ru-RU"/>
          </w:rPr>
          <w:delText>Реализация комплекса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</w:delText>
        </w:r>
      </w:del>
    </w:p>
    <w:p w:rsidR="007575D4" w:rsidDel="00FF67EC" w:rsidRDefault="007575D4" w:rsidP="007575D4">
      <w:pPr>
        <w:pStyle w:val="aa"/>
        <w:ind w:firstLine="709"/>
        <w:jc w:val="both"/>
        <w:rPr>
          <w:del w:id="203" w:author="Ирина Васильевна" w:date="2025-11-14T15:30:00Z"/>
          <w:sz w:val="28"/>
          <w:szCs w:val="28"/>
          <w:lang w:val="ru-RU"/>
        </w:rPr>
      </w:pPr>
      <w:del w:id="204" w:author="Ирина Васильевна" w:date="2025-11-14T15:30:00Z">
        <w:r w:rsidDel="00FF67EC">
          <w:rPr>
            <w:sz w:val="28"/>
            <w:szCs w:val="28"/>
            <w:lang w:val="ru-RU"/>
          </w:rPr>
          <w:delText>Целью</w:delText>
        </w:r>
        <w:r w:rsidR="00773733" w:rsidRPr="00773733" w:rsidDel="00FF67EC">
          <w:rPr>
            <w:sz w:val="28"/>
            <w:szCs w:val="28"/>
            <w:lang w:val="ru-RU"/>
          </w:rPr>
          <w:delText xml:space="preserve"> подпрограммы</w:delText>
        </w:r>
        <w:r w:rsidDel="00FF67EC">
          <w:rPr>
            <w:sz w:val="28"/>
            <w:szCs w:val="28"/>
            <w:lang w:val="ru-RU"/>
          </w:rPr>
          <w:delText xml:space="preserve"> являе</w:delText>
        </w:r>
        <w:r w:rsidR="00773733" w:rsidRPr="00773733" w:rsidDel="00FF67EC">
          <w:rPr>
            <w:sz w:val="28"/>
            <w:szCs w:val="28"/>
            <w:lang w:val="ru-RU"/>
          </w:rPr>
          <w:delText>тся</w:delText>
        </w:r>
        <w:r w:rsidDel="00FF67EC">
          <w:rPr>
            <w:sz w:val="28"/>
            <w:szCs w:val="28"/>
            <w:lang w:val="ru-RU"/>
          </w:rPr>
          <w:delText xml:space="preserve"> обеспечение развития массовой физической культуры на территории округа.</w:delText>
        </w:r>
      </w:del>
    </w:p>
    <w:p w:rsidR="007575D4" w:rsidRPr="007575D4" w:rsidDel="00FF67EC" w:rsidRDefault="007575D4" w:rsidP="007575D4">
      <w:pPr>
        <w:pStyle w:val="aa"/>
        <w:ind w:firstLine="709"/>
        <w:jc w:val="both"/>
        <w:rPr>
          <w:del w:id="205" w:author="Ирина Васильевна" w:date="2025-11-14T15:30:00Z"/>
          <w:sz w:val="28"/>
          <w:szCs w:val="28"/>
          <w:lang w:val="ru-RU"/>
        </w:rPr>
      </w:pPr>
      <w:del w:id="206" w:author="Ирина Васильевна" w:date="2025-11-14T15:30:00Z">
        <w:r w:rsidRPr="007575D4" w:rsidDel="00FF67EC">
          <w:rPr>
            <w:sz w:val="28"/>
            <w:szCs w:val="28"/>
            <w:lang w:val="ru-RU"/>
          </w:rPr>
          <w:delText>Достижение цели подпрограммы будет осуществляться путем решения следующих задач:</w:delText>
        </w:r>
      </w:del>
    </w:p>
    <w:p w:rsidR="00B410EB" w:rsidRPr="007810C7" w:rsidDel="00FF67EC" w:rsidRDefault="00B410EB" w:rsidP="00B410EB">
      <w:pPr>
        <w:pStyle w:val="aa"/>
        <w:ind w:firstLine="709"/>
        <w:jc w:val="both"/>
        <w:rPr>
          <w:del w:id="207" w:author="Ирина Васильевна" w:date="2025-11-14T15:30:00Z"/>
          <w:bCs/>
          <w:sz w:val="28"/>
          <w:szCs w:val="28"/>
          <w:lang w:val="ru-RU"/>
        </w:rPr>
      </w:pPr>
      <w:del w:id="208" w:author="Ирина Васильевна" w:date="2025-11-14T15:30:00Z">
        <w:r w:rsidDel="00FF67EC">
          <w:rPr>
            <w:bCs/>
            <w:sz w:val="28"/>
            <w:szCs w:val="28"/>
            <w:lang w:val="ru-RU"/>
          </w:rPr>
          <w:delText>р</w:delText>
        </w:r>
        <w:r w:rsidRPr="001005A6" w:rsidDel="00FF67EC">
          <w:rPr>
            <w:bCs/>
            <w:sz w:val="28"/>
            <w:szCs w:val="28"/>
            <w:lang w:val="ru-RU"/>
          </w:rPr>
          <w:delText xml:space="preserve">азвитие устойчивой </w:delText>
        </w:r>
        <w:r w:rsidRPr="007810C7" w:rsidDel="00FF67EC">
          <w:rPr>
            <w:bCs/>
            <w:sz w:val="28"/>
            <w:szCs w:val="28"/>
            <w:lang w:val="ru-RU"/>
          </w:rPr>
          <w:delText xml:space="preserve">потребности </w:delText>
        </w:r>
        <w:r w:rsidRPr="007810C7" w:rsidDel="00FF67EC">
          <w:rPr>
            <w:sz w:val="28"/>
            <w:szCs w:val="28"/>
            <w:lang w:val="ru-RU"/>
          </w:rPr>
          <w:delText xml:space="preserve">всех категорий </w:delText>
        </w:r>
        <w:r w:rsidRPr="007810C7" w:rsidDel="00FF67EC">
          <w:rPr>
            <w:bCs/>
            <w:sz w:val="28"/>
            <w:szCs w:val="28"/>
            <w:lang w:val="ru-RU"/>
          </w:rPr>
          <w:delText xml:space="preserve">населения </w:delText>
        </w:r>
        <w:r w:rsidR="007810C7" w:rsidRPr="007810C7" w:rsidDel="00FF67EC">
          <w:rPr>
            <w:bCs/>
            <w:sz w:val="28"/>
            <w:szCs w:val="28"/>
            <w:lang w:val="ru-RU"/>
          </w:rPr>
          <w:delText>округа</w:delText>
        </w:r>
        <w:r w:rsidRPr="007810C7" w:rsidDel="00FF67EC">
          <w:rPr>
            <w:bCs/>
            <w:sz w:val="28"/>
            <w:szCs w:val="28"/>
            <w:lang w:val="ru-RU"/>
          </w:rPr>
          <w:delTex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мероприятий;</w:delText>
        </w:r>
      </w:del>
    </w:p>
    <w:p w:rsidR="007575D4" w:rsidRPr="007810C7" w:rsidDel="00FF67EC" w:rsidRDefault="00B410EB" w:rsidP="00B410EB">
      <w:pPr>
        <w:pStyle w:val="aa"/>
        <w:ind w:firstLine="709"/>
        <w:jc w:val="both"/>
        <w:rPr>
          <w:del w:id="209" w:author="Ирина Васильевна" w:date="2025-11-14T15:30:00Z"/>
          <w:sz w:val="28"/>
          <w:szCs w:val="28"/>
          <w:lang w:val="ru-RU"/>
        </w:rPr>
      </w:pPr>
      <w:del w:id="210" w:author="Ирина Васильевна" w:date="2025-11-14T15:30:00Z">
        <w:r w:rsidRPr="007810C7" w:rsidDel="00FF67EC">
          <w:rPr>
            <w:sz w:val="28"/>
            <w:szCs w:val="28"/>
            <w:lang w:val="ru-RU"/>
          </w:rPr>
          <w:delText>выявление и поддержка успешного опыта по организации массовой физкультурно-спортивной работы среди населения</w:delText>
        </w:r>
        <w:r w:rsidR="004D3AD3" w:rsidRPr="004D3AD3" w:rsidDel="00FF67EC">
          <w:rPr>
            <w:sz w:val="28"/>
            <w:szCs w:val="28"/>
            <w:lang w:val="ru-RU"/>
          </w:rPr>
          <w:delText>, в том числе среди лиц с ограниченными возможностями здоровья и инвалидов</w:delText>
        </w:r>
        <w:r w:rsidR="00E2379A" w:rsidRPr="00E2379A" w:rsidDel="00FF67EC">
          <w:rPr>
            <w:sz w:val="28"/>
            <w:szCs w:val="28"/>
            <w:lang w:val="ru-RU"/>
          </w:rPr>
          <w:delText>.</w:delText>
        </w:r>
      </w:del>
    </w:p>
    <w:p w:rsidR="008E1E2C" w:rsidRPr="008E1E2C" w:rsidDel="00FF67EC" w:rsidRDefault="004520EA" w:rsidP="008E1E2C">
      <w:pPr>
        <w:pStyle w:val="aa"/>
        <w:ind w:firstLine="709"/>
        <w:jc w:val="both"/>
        <w:rPr>
          <w:del w:id="211" w:author="Ирина Васильевна" w:date="2025-11-14T15:30:00Z"/>
          <w:sz w:val="28"/>
          <w:szCs w:val="28"/>
          <w:lang w:val="ru-RU"/>
        </w:rPr>
      </w:pPr>
      <w:del w:id="212" w:author="Ирина Васильевна" w:date="2025-11-14T15:30:00Z">
        <w:r w:rsidDel="00FF67EC">
          <w:rPr>
            <w:sz w:val="28"/>
            <w:szCs w:val="28"/>
            <w:lang w:val="ru-RU"/>
          </w:rPr>
          <w:delText>5.2. Подпрограмма «Обеспечение реализации муниципальной программы»</w:delText>
        </w:r>
        <w:r w:rsidR="008E1E2C" w:rsidDel="00FF67EC">
          <w:rPr>
            <w:sz w:val="28"/>
            <w:szCs w:val="28"/>
            <w:lang w:val="ru-RU"/>
          </w:rPr>
          <w:delText xml:space="preserve"> </w:delText>
        </w:r>
        <w:r w:rsidR="008E1E2C" w:rsidRPr="008E1E2C" w:rsidDel="00FF67EC">
          <w:rPr>
            <w:sz w:val="28"/>
            <w:szCs w:val="28"/>
            <w:lang w:val="ru-RU"/>
          </w:rPr>
          <w:delText>направлена на обеспечение эффективного управления в сфере спорта.</w:delText>
        </w:r>
      </w:del>
    </w:p>
    <w:p w:rsidR="00B54D64" w:rsidDel="00FF67EC" w:rsidRDefault="008720B2" w:rsidP="008E1E2C">
      <w:pPr>
        <w:pStyle w:val="aa"/>
        <w:ind w:firstLine="709"/>
        <w:jc w:val="both"/>
        <w:rPr>
          <w:del w:id="213" w:author="Ирина Васильевна" w:date="2025-11-14T15:30:00Z"/>
          <w:sz w:val="28"/>
          <w:szCs w:val="28"/>
          <w:lang w:val="ru-RU"/>
        </w:rPr>
      </w:pPr>
      <w:del w:id="214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Отдел культуры, по делам молодежи и спорта администрации Абанского района является юридическим лицом, </w:delText>
        </w:r>
        <w:r w:rsidR="008E1E2C" w:rsidRPr="008E1E2C" w:rsidDel="00FF67EC">
          <w:rPr>
            <w:sz w:val="28"/>
            <w:szCs w:val="28"/>
            <w:lang w:val="ru-RU"/>
          </w:rPr>
          <w:delText xml:space="preserve">которое осуществляет функции и полномочия органа местного самоуправления муниципального образования </w:delText>
        </w:r>
        <w:r w:rsidR="00B54D64" w:rsidDel="00FF67EC">
          <w:rPr>
            <w:sz w:val="28"/>
            <w:szCs w:val="28"/>
            <w:lang w:val="ru-RU"/>
          </w:rPr>
          <w:delText xml:space="preserve">Абанский </w:delText>
        </w:r>
        <w:r w:rsidR="007810C7" w:rsidDel="00FF67EC">
          <w:rPr>
            <w:sz w:val="28"/>
            <w:szCs w:val="28"/>
            <w:lang w:val="ru-RU"/>
          </w:rPr>
          <w:delText>муниципальный округ</w:delText>
        </w:r>
        <w:r w:rsidR="00B54D64" w:rsidDel="00FF67EC">
          <w:rPr>
            <w:sz w:val="28"/>
            <w:szCs w:val="28"/>
            <w:lang w:val="ru-RU"/>
          </w:rPr>
          <w:delText xml:space="preserve"> на</w:delText>
        </w:r>
        <w:r w:rsidR="008E1E2C" w:rsidRPr="008E1E2C" w:rsidDel="00FF67EC">
          <w:rPr>
            <w:sz w:val="28"/>
            <w:szCs w:val="28"/>
            <w:lang w:val="ru-RU"/>
          </w:rPr>
          <w:delText xml:space="preserve"> основании Устава и во исполнение решения вопросов местного значения в сфере </w:delText>
        </w:r>
        <w:r w:rsidR="00B54D64" w:rsidDel="00FF67EC">
          <w:rPr>
            <w:sz w:val="28"/>
            <w:szCs w:val="28"/>
            <w:lang w:val="ru-RU"/>
          </w:rPr>
          <w:delText>массовой физической культуры и спорта.</w:delText>
        </w:r>
      </w:del>
    </w:p>
    <w:p w:rsidR="008E1E2C" w:rsidRPr="008E1E2C" w:rsidDel="00FF67EC" w:rsidRDefault="008E1E2C" w:rsidP="008E1E2C">
      <w:pPr>
        <w:pStyle w:val="aa"/>
        <w:ind w:firstLine="709"/>
        <w:jc w:val="both"/>
        <w:rPr>
          <w:del w:id="215" w:author="Ирина Васильевна" w:date="2025-11-14T15:30:00Z"/>
          <w:sz w:val="28"/>
          <w:szCs w:val="28"/>
          <w:lang w:val="ru-RU"/>
        </w:rPr>
      </w:pPr>
      <w:del w:id="216" w:author="Ирина Васильевна" w:date="2025-11-14T15:30:00Z">
        <w:r w:rsidRPr="008E1E2C" w:rsidDel="00FF67EC">
          <w:rPr>
            <w:sz w:val="28"/>
            <w:szCs w:val="28"/>
            <w:lang w:val="ru-RU"/>
          </w:rPr>
          <w:delText>В рамках данной подпрограммы осуществляется реализация полномочий органа местного самоуправления по основным направлениям:</w:delText>
        </w:r>
      </w:del>
    </w:p>
    <w:p w:rsidR="008E1E2C" w:rsidRPr="008E1E2C" w:rsidDel="00FF67EC" w:rsidRDefault="008E1E2C" w:rsidP="008E1E2C">
      <w:pPr>
        <w:pStyle w:val="aa"/>
        <w:ind w:firstLine="709"/>
        <w:jc w:val="both"/>
        <w:rPr>
          <w:del w:id="217" w:author="Ирина Васильевна" w:date="2025-11-14T15:30:00Z"/>
          <w:sz w:val="28"/>
          <w:szCs w:val="28"/>
          <w:lang w:val="ru-RU"/>
        </w:rPr>
      </w:pPr>
      <w:del w:id="218" w:author="Ирина Васильевна" w:date="2025-11-14T15:30:00Z">
        <w:r w:rsidRPr="008E1E2C" w:rsidDel="00FF67EC">
          <w:rPr>
            <w:sz w:val="28"/>
            <w:szCs w:val="28"/>
            <w:lang w:val="ru-RU"/>
          </w:rPr>
          <w:delText>обеспечение условий развития на территории округа физической культуры и массового спорта, организация проведения официальных физкультурно-оздоровительных и спортивных мероприятий округа.</w:delText>
        </w:r>
      </w:del>
    </w:p>
    <w:p w:rsidR="008E1E2C" w:rsidRPr="008E1E2C" w:rsidDel="00FF67EC" w:rsidRDefault="008E1E2C" w:rsidP="008E1E2C">
      <w:pPr>
        <w:pStyle w:val="aa"/>
        <w:ind w:firstLine="709"/>
        <w:jc w:val="both"/>
        <w:rPr>
          <w:del w:id="219" w:author="Ирина Васильевна" w:date="2025-11-14T15:30:00Z"/>
          <w:sz w:val="28"/>
          <w:szCs w:val="28"/>
          <w:lang w:val="ru-RU"/>
        </w:rPr>
      </w:pPr>
      <w:del w:id="220" w:author="Ирина Васильевна" w:date="2025-11-14T15:30:00Z">
        <w:r w:rsidRPr="008E1E2C" w:rsidDel="00FF67EC">
          <w:rPr>
            <w:sz w:val="28"/>
            <w:szCs w:val="28"/>
            <w:lang w:val="ru-RU"/>
          </w:rPr>
          <w:delText>Исполнение управления функций главного распорядителя бюджетных средств налагает обязательства по организации эффективного финансового менеджмента.</w:delText>
        </w:r>
      </w:del>
    </w:p>
    <w:p w:rsidR="009510E8" w:rsidDel="00FF67EC" w:rsidRDefault="008E1E2C" w:rsidP="009510E8">
      <w:pPr>
        <w:pStyle w:val="aa"/>
        <w:ind w:firstLine="709"/>
        <w:jc w:val="both"/>
        <w:rPr>
          <w:del w:id="221" w:author="Ирина Васильевна" w:date="2025-11-14T15:30:00Z"/>
          <w:lang w:val="ru-RU"/>
        </w:rPr>
      </w:pPr>
      <w:del w:id="222" w:author="Ирина Васильевна" w:date="2025-11-14T15:30:00Z">
        <w:r w:rsidRPr="008E1E2C" w:rsidDel="00FF67EC">
          <w:rPr>
            <w:sz w:val="28"/>
            <w:szCs w:val="28"/>
            <w:lang w:val="ru-RU"/>
          </w:rPr>
          <w:delText xml:space="preserve">Целью подпрограммы является </w:delText>
        </w:r>
        <w:r w:rsidR="009510E8" w:rsidDel="00FF67EC">
          <w:rPr>
            <w:sz w:val="28"/>
            <w:szCs w:val="28"/>
            <w:lang w:val="ru-RU"/>
          </w:rPr>
          <w:delText>обеспечение</w:delText>
        </w:r>
        <w:r w:rsidR="009510E8" w:rsidRPr="007C6748" w:rsidDel="00FF67EC">
          <w:rPr>
            <w:sz w:val="28"/>
            <w:szCs w:val="28"/>
            <w:lang w:val="ru-RU"/>
          </w:rPr>
          <w:delText xml:space="preserve"> </w:delText>
        </w:r>
        <w:r w:rsidR="009510E8" w:rsidRPr="001C4CC0" w:rsidDel="00FF67EC">
          <w:rPr>
            <w:sz w:val="28"/>
            <w:szCs w:val="28"/>
            <w:lang w:val="ru-RU"/>
          </w:rPr>
          <w:delText>разнообразия форм организации физкультурно-спортивной работы для всех категорий и групп населения</w:delText>
        </w:r>
        <w:r w:rsidR="009510E8" w:rsidDel="00FF67EC">
          <w:rPr>
            <w:sz w:val="28"/>
            <w:szCs w:val="28"/>
            <w:lang w:val="ru-RU"/>
          </w:rPr>
          <w:delText xml:space="preserve">, а также </w:delText>
        </w:r>
        <w:r w:rsidR="00736542" w:rsidDel="00FF67EC">
          <w:rPr>
            <w:sz w:val="28"/>
            <w:szCs w:val="28"/>
            <w:lang w:val="ru-RU"/>
          </w:rPr>
          <w:delText xml:space="preserve">выявление и поддержка одаренных детей, повышения качества управления </w:delText>
        </w:r>
        <w:r w:rsidR="009510E8" w:rsidRPr="00E80CDF" w:rsidDel="00FF67EC">
          <w:rPr>
            <w:sz w:val="28"/>
            <w:szCs w:val="28"/>
            <w:lang w:val="ru-RU"/>
          </w:rPr>
          <w:delText>подготовк</w:delText>
        </w:r>
        <w:r w:rsidR="00736542" w:rsidDel="00FF67EC">
          <w:rPr>
            <w:sz w:val="28"/>
            <w:szCs w:val="28"/>
            <w:lang w:val="ru-RU"/>
          </w:rPr>
          <w:delText>ой</w:delText>
        </w:r>
        <w:r w:rsidR="009510E8" w:rsidRPr="00E80CDF" w:rsidDel="00FF67EC">
          <w:rPr>
            <w:sz w:val="28"/>
            <w:szCs w:val="28"/>
            <w:lang w:val="ru-RU"/>
          </w:rPr>
          <w:delText xml:space="preserve"> спортивного резерва</w:delText>
        </w:r>
        <w:r w:rsidR="009510E8" w:rsidRPr="00E80CDF" w:rsidDel="00FF67EC">
          <w:rPr>
            <w:lang w:val="ru-RU"/>
          </w:rPr>
          <w:delText>.</w:delText>
        </w:r>
      </w:del>
    </w:p>
    <w:p w:rsidR="009510E8" w:rsidDel="00FF67EC" w:rsidRDefault="008E1E2C" w:rsidP="007810C7">
      <w:pPr>
        <w:pStyle w:val="aa"/>
        <w:ind w:firstLine="709"/>
        <w:jc w:val="both"/>
        <w:rPr>
          <w:del w:id="223" w:author="Ирина Васильевна" w:date="2025-11-14T15:30:00Z"/>
          <w:sz w:val="28"/>
          <w:szCs w:val="28"/>
          <w:lang w:val="ru-RU"/>
        </w:rPr>
      </w:pPr>
      <w:del w:id="224" w:author="Ирина Васильевна" w:date="2025-11-14T15:30:00Z">
        <w:r w:rsidRPr="008E1E2C" w:rsidDel="00FF67EC">
          <w:rPr>
            <w:sz w:val="28"/>
            <w:szCs w:val="28"/>
            <w:lang w:val="ru-RU"/>
          </w:rPr>
          <w:delText>Для достижения постав</w:delText>
        </w:r>
        <w:r w:rsidR="009510E8" w:rsidDel="00FF67EC">
          <w:rPr>
            <w:sz w:val="28"/>
            <w:szCs w:val="28"/>
            <w:lang w:val="ru-RU"/>
          </w:rPr>
          <w:delText>ленной цели необходимо решение следующих задач:</w:delText>
        </w:r>
      </w:del>
    </w:p>
    <w:p w:rsidR="0083795E" w:rsidDel="00FF67EC" w:rsidRDefault="009510E8">
      <w:pPr>
        <w:pStyle w:val="aa"/>
        <w:ind w:firstLine="709"/>
        <w:jc w:val="both"/>
        <w:rPr>
          <w:del w:id="225" w:author="Ирина Васильевна" w:date="2025-11-14T15:30:00Z"/>
          <w:sz w:val="28"/>
          <w:szCs w:val="28"/>
          <w:lang w:val="ru-RU"/>
        </w:rPr>
      </w:pPr>
      <w:del w:id="226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lastRenderedPageBreak/>
          <w:delText>1. Формирование единой системы поиска, выявления и поддержки одаренных детей в области спорта;</w:delText>
        </w:r>
      </w:del>
    </w:p>
    <w:p w:rsidR="0083795E" w:rsidDel="00FF67EC" w:rsidRDefault="009510E8">
      <w:pPr>
        <w:pStyle w:val="aa"/>
        <w:ind w:firstLine="709"/>
        <w:jc w:val="both"/>
        <w:rPr>
          <w:del w:id="227" w:author="Ирина Васильевна" w:date="2025-11-14T15:30:00Z"/>
          <w:sz w:val="28"/>
          <w:szCs w:val="28"/>
          <w:lang w:val="ru-RU"/>
        </w:rPr>
      </w:pPr>
      <w:del w:id="228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2. Развитие и совершенствование инфраструктуры физической культуры и спорта в «шаговой» доступности;</w:delText>
        </w:r>
      </w:del>
    </w:p>
    <w:p w:rsidR="0083795E" w:rsidDel="00FF67EC" w:rsidRDefault="009510E8">
      <w:pPr>
        <w:pStyle w:val="aa"/>
        <w:ind w:firstLine="709"/>
        <w:jc w:val="both"/>
        <w:rPr>
          <w:del w:id="229" w:author="Ирина Васильевна" w:date="2025-11-14T15:30:00Z"/>
          <w:sz w:val="28"/>
          <w:szCs w:val="28"/>
          <w:lang w:val="ru-RU"/>
        </w:rPr>
      </w:pPr>
      <w:del w:id="230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3.Внедрение ВФСК ГТО</w:delText>
        </w:r>
        <w:r w:rsidR="009B131B" w:rsidDel="00FF67EC">
          <w:rPr>
            <w:sz w:val="28"/>
            <w:szCs w:val="28"/>
            <w:lang w:val="ru-RU"/>
          </w:rPr>
          <w:delText xml:space="preserve"> на территории </w:delText>
        </w:r>
        <w:r w:rsidR="007810C7" w:rsidDel="00FF67EC">
          <w:rPr>
            <w:sz w:val="28"/>
            <w:szCs w:val="28"/>
            <w:lang w:val="ru-RU"/>
          </w:rPr>
          <w:delText>округа</w:delText>
        </w:r>
        <w:r w:rsidR="009B131B" w:rsidDel="00FF67EC">
          <w:rPr>
            <w:sz w:val="28"/>
            <w:szCs w:val="28"/>
            <w:lang w:val="ru-RU"/>
          </w:rPr>
          <w:delText>.</w:delText>
        </w:r>
      </w:del>
    </w:p>
    <w:p w:rsidR="008E1E2C" w:rsidRPr="008E1E2C" w:rsidDel="00FF67EC" w:rsidRDefault="008E1E2C" w:rsidP="008E1E2C">
      <w:pPr>
        <w:pStyle w:val="aa"/>
        <w:ind w:firstLine="709"/>
        <w:jc w:val="both"/>
        <w:rPr>
          <w:del w:id="231" w:author="Ирина Васильевна" w:date="2025-11-14T15:30:00Z"/>
          <w:sz w:val="28"/>
          <w:szCs w:val="28"/>
          <w:lang w:val="ru-RU"/>
        </w:rPr>
      </w:pPr>
      <w:del w:id="232" w:author="Ирина Васильевна" w:date="2025-11-14T15:30:00Z">
        <w:r w:rsidRPr="008E1E2C" w:rsidDel="00FF67EC">
          <w:rPr>
            <w:sz w:val="28"/>
            <w:szCs w:val="28"/>
            <w:lang w:val="ru-RU"/>
          </w:rPr>
          <w:delText xml:space="preserve">Сроки реализации подпрограммы </w:delText>
        </w:r>
        <w:r w:rsidR="009B131B" w:rsidDel="00FF67EC">
          <w:rPr>
            <w:sz w:val="28"/>
            <w:szCs w:val="28"/>
            <w:lang w:val="ru-RU"/>
          </w:rPr>
          <w:delText>2026-2028</w:delText>
        </w:r>
        <w:r w:rsidRPr="008E1E2C" w:rsidDel="00FF67EC">
          <w:rPr>
            <w:sz w:val="28"/>
            <w:szCs w:val="28"/>
            <w:lang w:val="ru-RU"/>
          </w:rPr>
          <w:delText xml:space="preserve"> годы.</w:delText>
        </w:r>
      </w:del>
    </w:p>
    <w:p w:rsidR="00AA015D" w:rsidRPr="00097B5F" w:rsidDel="00FF67EC" w:rsidRDefault="00097B5F" w:rsidP="00A86AC9">
      <w:pPr>
        <w:pStyle w:val="aa"/>
        <w:jc w:val="center"/>
        <w:rPr>
          <w:del w:id="233" w:author="Ирина Васильевна" w:date="2025-11-14T15:30:00Z"/>
          <w:sz w:val="28"/>
          <w:szCs w:val="28"/>
          <w:lang w:val="ru-RU"/>
        </w:rPr>
      </w:pPr>
      <w:del w:id="234" w:author="Ирина Васильевна" w:date="2025-11-14T15:30:00Z">
        <w:r w:rsidDel="00FF67EC">
          <w:rPr>
            <w:sz w:val="28"/>
            <w:szCs w:val="28"/>
          </w:rPr>
          <w:delText>VI</w:delText>
        </w:r>
        <w:r w:rsidDel="00FF67EC">
          <w:rPr>
            <w:sz w:val="28"/>
            <w:szCs w:val="28"/>
            <w:lang w:val="ru-RU"/>
          </w:rPr>
          <w:delText>. Информация об основных мерах правового регулирования</w:delText>
        </w:r>
      </w:del>
    </w:p>
    <w:p w:rsidR="00AA015D" w:rsidDel="00FF67EC" w:rsidRDefault="00AA015D" w:rsidP="00A86AC9">
      <w:pPr>
        <w:pStyle w:val="aa"/>
        <w:jc w:val="center"/>
        <w:rPr>
          <w:del w:id="235" w:author="Ирина Васильевна" w:date="2025-11-14T15:30:00Z"/>
          <w:sz w:val="28"/>
          <w:szCs w:val="28"/>
          <w:lang w:val="ru-RU"/>
        </w:rPr>
      </w:pPr>
    </w:p>
    <w:p w:rsidR="00097B5F" w:rsidRPr="00097B5F" w:rsidDel="00FF67EC" w:rsidRDefault="00097B5F" w:rsidP="00097B5F">
      <w:pPr>
        <w:autoSpaceDE w:val="0"/>
        <w:autoSpaceDN w:val="0"/>
        <w:adjustRightInd w:val="0"/>
        <w:ind w:firstLine="709"/>
        <w:jc w:val="both"/>
        <w:rPr>
          <w:del w:id="236" w:author="Ирина Васильевна" w:date="2025-11-14T15:30:00Z"/>
          <w:sz w:val="28"/>
          <w:szCs w:val="28"/>
          <w:lang w:val="ru-RU" w:eastAsia="ru-RU"/>
        </w:rPr>
      </w:pPr>
      <w:del w:id="237" w:author="Ирина Васильевна" w:date="2025-11-14T15:30:00Z">
        <w:r w:rsidRPr="00097B5F" w:rsidDel="00FF67EC">
          <w:rPr>
            <w:color w:val="000000"/>
            <w:sz w:val="28"/>
            <w:szCs w:val="28"/>
            <w:lang w:val="ru-RU"/>
          </w:rPr>
          <w:delText>И</w:delText>
        </w:r>
        <w:r w:rsidRPr="00097B5F" w:rsidDel="00FF67EC">
          <w:rPr>
            <w:color w:val="000000"/>
            <w:spacing w:val="-4"/>
            <w:sz w:val="28"/>
            <w:szCs w:val="28"/>
            <w:lang w:val="ru-RU"/>
          </w:rPr>
          <w:delText xml:space="preserve">нформация об основных мерах правового регулирования в сфере обеспечения жизнедеятельности населенных пунктов </w:delText>
        </w:r>
        <w:r w:rsidRPr="00097B5F" w:rsidDel="00FF67EC">
          <w:rPr>
            <w:sz w:val="28"/>
            <w:szCs w:val="28"/>
            <w:lang w:val="ru-RU" w:eastAsia="ru-RU"/>
          </w:rPr>
          <w:delText xml:space="preserve">с указанием основных положений и сроков принятия необходимых нормативных правовых актов представлена в </w:delText>
        </w:r>
        <w:r w:rsidRPr="00B71D2E" w:rsidDel="00FF67EC">
          <w:rPr>
            <w:sz w:val="28"/>
            <w:szCs w:val="28"/>
            <w:lang w:val="ru-RU" w:eastAsia="ru-RU"/>
          </w:rPr>
          <w:delText xml:space="preserve">приложении </w:delText>
        </w:r>
        <w:r w:rsidRPr="00097B5F" w:rsidDel="00FF67EC">
          <w:rPr>
            <w:sz w:val="28"/>
            <w:szCs w:val="28"/>
            <w:lang w:val="ru-RU" w:eastAsia="ru-RU"/>
          </w:rPr>
          <w:delText>муниципальной программе.</w:delText>
        </w:r>
      </w:del>
    </w:p>
    <w:p w:rsidR="00097B5F" w:rsidDel="00FF67EC" w:rsidRDefault="00097B5F" w:rsidP="00A86AC9">
      <w:pPr>
        <w:pStyle w:val="aa"/>
        <w:jc w:val="center"/>
        <w:rPr>
          <w:del w:id="238" w:author="Ирина Васильевна" w:date="2025-11-14T15:30:00Z"/>
          <w:sz w:val="28"/>
          <w:szCs w:val="28"/>
          <w:lang w:val="ru-RU"/>
        </w:rPr>
      </w:pPr>
    </w:p>
    <w:p w:rsidR="00BE7DD8" w:rsidRPr="00BE7DD8" w:rsidDel="00FF67EC" w:rsidRDefault="00BE7DD8" w:rsidP="00BE7DD8">
      <w:pPr>
        <w:tabs>
          <w:tab w:val="left" w:pos="540"/>
          <w:tab w:val="left" w:pos="720"/>
        </w:tabs>
        <w:jc w:val="center"/>
        <w:rPr>
          <w:del w:id="239" w:author="Ирина Васильевна" w:date="2025-11-14T15:30:00Z"/>
          <w:spacing w:val="-4"/>
          <w:sz w:val="28"/>
          <w:szCs w:val="28"/>
          <w:lang w:val="ru-RU"/>
        </w:rPr>
      </w:pPr>
      <w:del w:id="240" w:author="Ирина Васильевна" w:date="2025-11-14T15:30:00Z">
        <w:r w:rsidDel="00FF67EC">
          <w:rPr>
            <w:spacing w:val="-4"/>
            <w:sz w:val="28"/>
            <w:szCs w:val="28"/>
          </w:rPr>
          <w:delText>VII</w:delText>
        </w:r>
        <w:r w:rsidDel="00FF67EC">
          <w:rPr>
            <w:spacing w:val="-4"/>
            <w:sz w:val="28"/>
            <w:szCs w:val="28"/>
            <w:lang w:val="ru-RU"/>
          </w:rPr>
          <w:delText xml:space="preserve">. </w:delText>
        </w:r>
        <w:r w:rsidRPr="00BE7DD8" w:rsidDel="00FF67EC">
          <w:rPr>
            <w:spacing w:val="-4"/>
            <w:sz w:val="28"/>
            <w:szCs w:val="28"/>
            <w:lang w:val="ru-RU"/>
          </w:rPr>
          <w:delText>И</w:delText>
        </w:r>
        <w:r w:rsidDel="00FF67EC">
          <w:rPr>
            <w:spacing w:val="-4"/>
            <w:sz w:val="28"/>
            <w:szCs w:val="28"/>
            <w:lang w:val="ru-RU"/>
          </w:rPr>
          <w:delText>нформация</w:delText>
        </w:r>
        <w:r w:rsidRPr="00BE7DD8" w:rsidDel="00FF67EC">
          <w:rPr>
            <w:spacing w:val="-4"/>
            <w:sz w:val="28"/>
            <w:szCs w:val="28"/>
            <w:lang w:val="ru-RU"/>
          </w:rPr>
          <w:delText xml:space="preserve"> о ресурсном обеспечении муниципальной программы</w:delText>
        </w:r>
      </w:del>
    </w:p>
    <w:p w:rsidR="00BE7DD8" w:rsidRPr="00BE7DD8" w:rsidDel="00FF67EC" w:rsidRDefault="00BE7DD8" w:rsidP="00BE7DD8">
      <w:pPr>
        <w:tabs>
          <w:tab w:val="left" w:pos="540"/>
          <w:tab w:val="left" w:pos="720"/>
        </w:tabs>
        <w:jc w:val="center"/>
        <w:rPr>
          <w:del w:id="241" w:author="Ирина Васильевна" w:date="2025-11-14T15:30:00Z"/>
          <w:spacing w:val="-4"/>
          <w:sz w:val="28"/>
          <w:szCs w:val="28"/>
          <w:lang w:val="ru-RU"/>
        </w:rPr>
      </w:pPr>
    </w:p>
    <w:p w:rsidR="00BE7DD8" w:rsidRPr="00BE7DD8" w:rsidDel="00FF67EC" w:rsidRDefault="00BE7DD8" w:rsidP="00BE7DD8">
      <w:pPr>
        <w:tabs>
          <w:tab w:val="left" w:pos="540"/>
          <w:tab w:val="left" w:pos="720"/>
        </w:tabs>
        <w:ind w:firstLine="720"/>
        <w:jc w:val="both"/>
        <w:rPr>
          <w:del w:id="242" w:author="Ирина Васильевна" w:date="2025-11-14T15:30:00Z"/>
          <w:sz w:val="28"/>
          <w:szCs w:val="28"/>
          <w:lang w:val="ru-RU"/>
        </w:rPr>
      </w:pPr>
      <w:del w:id="243" w:author="Ирина Васильевна" w:date="2025-11-14T15:30:00Z">
        <w:r w:rsidRPr="00BE7DD8" w:rsidDel="00FF67EC">
          <w:rPr>
            <w:sz w:val="28"/>
            <w:szCs w:val="28"/>
            <w:lang w:val="ru-RU"/>
          </w:rPr>
          <w:delText xml:space="preserve">1.Информация о ресурсном обеспечении муниципальной программы за счет средств бюджета округа, в том числе поступивших из бюджетов других уровней бюджетной системы (с расшифровкой по главным распорядителям средств районного бюджета) приведена </w:delText>
        </w:r>
        <w:r w:rsidRPr="00D32431" w:rsidDel="00FF67EC">
          <w:rPr>
            <w:sz w:val="28"/>
            <w:szCs w:val="28"/>
            <w:lang w:val="ru-RU"/>
          </w:rPr>
          <w:delText>в приложении 1</w:delText>
        </w:r>
        <w:r w:rsidRPr="00BE7DD8" w:rsidDel="00FF67EC">
          <w:rPr>
            <w:sz w:val="28"/>
            <w:szCs w:val="28"/>
            <w:lang w:val="ru-RU"/>
          </w:rPr>
          <w:delText xml:space="preserve"> к муниципальной программе.</w:delText>
        </w:r>
      </w:del>
    </w:p>
    <w:p w:rsidR="00BE7DD8" w:rsidRPr="00BE7DD8" w:rsidDel="00FF67EC" w:rsidRDefault="00BE7DD8" w:rsidP="00BE7DD8">
      <w:pPr>
        <w:tabs>
          <w:tab w:val="left" w:pos="540"/>
          <w:tab w:val="left" w:pos="900"/>
        </w:tabs>
        <w:ind w:firstLine="720"/>
        <w:jc w:val="both"/>
        <w:rPr>
          <w:del w:id="244" w:author="Ирина Васильевна" w:date="2025-11-14T15:30:00Z"/>
          <w:sz w:val="28"/>
          <w:szCs w:val="28"/>
          <w:lang w:val="ru-RU"/>
        </w:rPr>
      </w:pPr>
      <w:del w:id="245" w:author="Ирина Васильевна" w:date="2025-11-14T15:30:00Z">
        <w:r w:rsidRPr="00BE7DD8" w:rsidDel="00FF67EC">
          <w:rPr>
            <w:sz w:val="28"/>
            <w:szCs w:val="28"/>
            <w:lang w:val="ru-RU"/>
          </w:rPr>
          <w:delText xml:space="preserve">2.Информация об источниках финансирования подпрограмм, (средства бюджета округа, в том числе средства из бюджетов других уровней бюджетной системы) приведена в </w:delText>
        </w:r>
        <w:r w:rsidRPr="00D32431" w:rsidDel="00FF67EC">
          <w:rPr>
            <w:sz w:val="28"/>
            <w:szCs w:val="28"/>
            <w:lang w:val="ru-RU"/>
          </w:rPr>
          <w:delText>приложении № 2</w:delText>
        </w:r>
        <w:r w:rsidRPr="00BE7DD8" w:rsidDel="00FF67EC">
          <w:rPr>
            <w:sz w:val="28"/>
            <w:szCs w:val="28"/>
            <w:lang w:val="ru-RU"/>
          </w:rPr>
          <w:delText xml:space="preserve"> к муниципальной программе.</w:delText>
        </w:r>
      </w:del>
    </w:p>
    <w:p w:rsidR="00BE7DD8" w:rsidRPr="00BE7DD8" w:rsidDel="00FF67EC" w:rsidRDefault="00BE7DD8" w:rsidP="00BE7DD8">
      <w:pPr>
        <w:pStyle w:val="aa"/>
        <w:ind w:firstLine="709"/>
        <w:jc w:val="both"/>
        <w:rPr>
          <w:del w:id="246" w:author="Ирина Васильевна" w:date="2025-11-14T15:30:00Z"/>
          <w:sz w:val="28"/>
          <w:szCs w:val="28"/>
          <w:lang w:val="ru-RU"/>
        </w:rPr>
      </w:pPr>
      <w:del w:id="247" w:author="Ирина Васильевна" w:date="2025-11-14T15:30:00Z">
        <w:r w:rsidRPr="00BE7DD8" w:rsidDel="00FF67EC">
          <w:rPr>
            <w:sz w:val="28"/>
            <w:szCs w:val="28"/>
            <w:lang w:val="ru-RU"/>
          </w:rPr>
          <w:delText>Финансирование отдельных мероприятий в рамках муниципальной программы не осуществляется.</w:delText>
        </w:r>
      </w:del>
    </w:p>
    <w:p w:rsidR="00097B5F" w:rsidDel="00FF67EC" w:rsidRDefault="00097B5F" w:rsidP="00A86AC9">
      <w:pPr>
        <w:pStyle w:val="aa"/>
        <w:jc w:val="center"/>
        <w:rPr>
          <w:del w:id="248" w:author="Ирина Васильевна" w:date="2025-11-14T15:30:00Z"/>
          <w:sz w:val="28"/>
          <w:szCs w:val="28"/>
          <w:lang w:val="ru-RU"/>
        </w:rPr>
      </w:pPr>
    </w:p>
    <w:p w:rsidR="007F5A75" w:rsidRPr="007F5A75" w:rsidDel="00FF67EC" w:rsidRDefault="007F5A75" w:rsidP="007F5A75">
      <w:pPr>
        <w:tabs>
          <w:tab w:val="left" w:pos="540"/>
          <w:tab w:val="left" w:pos="900"/>
        </w:tabs>
        <w:ind w:firstLine="720"/>
        <w:jc w:val="center"/>
        <w:rPr>
          <w:del w:id="249" w:author="Ирина Васильевна" w:date="2025-11-14T15:30:00Z"/>
          <w:sz w:val="28"/>
          <w:szCs w:val="28"/>
          <w:lang w:val="ru-RU"/>
        </w:rPr>
      </w:pPr>
      <w:del w:id="250" w:author="Ирина Васильевна" w:date="2025-11-14T15:30:00Z">
        <w:r w:rsidDel="00FF67EC">
          <w:rPr>
            <w:sz w:val="28"/>
            <w:szCs w:val="28"/>
          </w:rPr>
          <w:delText>VIII</w:delText>
        </w:r>
        <w:r w:rsidRPr="007F5A75" w:rsidDel="00FF67EC">
          <w:rPr>
            <w:sz w:val="28"/>
            <w:szCs w:val="28"/>
            <w:lang w:val="ru-RU"/>
          </w:rPr>
          <w:delText>. Информация о мероприятиях муниципальной программы, реализуемых в рамках региональных проектов Красноярского края</w:delText>
        </w:r>
      </w:del>
    </w:p>
    <w:p w:rsidR="007F5A75" w:rsidRPr="007F5A75" w:rsidDel="00FF67EC" w:rsidRDefault="007F5A75" w:rsidP="007F5A75">
      <w:pPr>
        <w:tabs>
          <w:tab w:val="left" w:pos="540"/>
          <w:tab w:val="left" w:pos="900"/>
        </w:tabs>
        <w:ind w:firstLine="720"/>
        <w:jc w:val="both"/>
        <w:rPr>
          <w:del w:id="251" w:author="Ирина Васильевна" w:date="2025-11-14T15:30:00Z"/>
          <w:sz w:val="28"/>
          <w:szCs w:val="28"/>
          <w:lang w:val="ru-RU"/>
        </w:rPr>
      </w:pPr>
    </w:p>
    <w:p w:rsidR="007F5A75" w:rsidRPr="007F5A75" w:rsidDel="00FF67EC" w:rsidRDefault="007F5A75" w:rsidP="007F5A75">
      <w:pPr>
        <w:tabs>
          <w:tab w:val="left" w:pos="540"/>
          <w:tab w:val="left" w:pos="900"/>
        </w:tabs>
        <w:ind w:firstLine="720"/>
        <w:jc w:val="both"/>
        <w:rPr>
          <w:del w:id="252" w:author="Ирина Васильевна" w:date="2025-11-14T15:30:00Z"/>
          <w:sz w:val="28"/>
          <w:szCs w:val="28"/>
          <w:lang w:val="ru-RU"/>
        </w:rPr>
      </w:pPr>
      <w:del w:id="253" w:author="Ирина Васильевна" w:date="2025-11-14T15:30:00Z">
        <w:r w:rsidRPr="007F5A75" w:rsidDel="00FF67EC">
          <w:rPr>
            <w:sz w:val="28"/>
            <w:szCs w:val="28"/>
            <w:lang w:val="ru-RU"/>
          </w:rPr>
          <w:delText>Финансирование мероприятий, реализуемых в рамках региональных проектов Красноярского края, муниципальной программой не предусмотрено.</w:delText>
        </w:r>
      </w:del>
    </w:p>
    <w:p w:rsidR="00AA015D" w:rsidRPr="001653F0" w:rsidDel="00FF67EC" w:rsidRDefault="00AA015D" w:rsidP="00A86AC9">
      <w:pPr>
        <w:pStyle w:val="aa"/>
        <w:jc w:val="center"/>
        <w:rPr>
          <w:del w:id="254" w:author="Ирина Васильевна" w:date="2025-11-14T15:30:00Z"/>
          <w:sz w:val="28"/>
          <w:szCs w:val="28"/>
          <w:lang w:val="ru-RU"/>
        </w:rPr>
      </w:pPr>
    </w:p>
    <w:p w:rsidR="00766E4D" w:rsidRPr="00A13E3F" w:rsidDel="00FF67EC" w:rsidRDefault="00834EE4" w:rsidP="00A13E3F">
      <w:pPr>
        <w:pStyle w:val="aa"/>
        <w:jc w:val="both"/>
        <w:rPr>
          <w:del w:id="255" w:author="Ирина Васильевна" w:date="2025-11-14T15:30:00Z"/>
          <w:sz w:val="28"/>
          <w:szCs w:val="28"/>
          <w:lang w:val="ru-RU"/>
        </w:rPr>
        <w:sectPr w:rsidR="00766E4D" w:rsidRPr="00A13E3F" w:rsidDel="00FF67EC" w:rsidSect="00A75BD2">
          <w:pgSz w:w="11906" w:h="16838"/>
          <w:pgMar w:top="567" w:right="567" w:bottom="1134" w:left="1985" w:header="709" w:footer="709" w:gutter="0"/>
          <w:cols w:space="708"/>
          <w:titlePg/>
          <w:docGrid w:linePitch="360"/>
        </w:sectPr>
      </w:pPr>
      <w:del w:id="256" w:author="Ирина Васильевна" w:date="2025-11-14T15:30:00Z">
        <w:r w:rsidRPr="00A13E3F" w:rsidDel="00FF67EC">
          <w:rPr>
            <w:sz w:val="28"/>
            <w:szCs w:val="28"/>
            <w:lang w:val="ru-RU"/>
          </w:rPr>
          <w:delText xml:space="preserve">                </w:delText>
        </w:r>
        <w:r w:rsidR="006D1B81" w:rsidRPr="00A13E3F" w:rsidDel="00FF67EC">
          <w:rPr>
            <w:sz w:val="28"/>
            <w:szCs w:val="28"/>
            <w:lang w:val="ru-RU"/>
          </w:rPr>
          <w:delText xml:space="preserve">                   </w:delText>
        </w:r>
      </w:del>
    </w:p>
    <w:p w:rsidR="002B7E56" w:rsidRPr="00727371" w:rsidDel="00FF67EC" w:rsidRDefault="002B7E56" w:rsidP="00A13E3F">
      <w:pPr>
        <w:pStyle w:val="aa"/>
        <w:rPr>
          <w:del w:id="257" w:author="Ирина Васильевна" w:date="2025-11-14T15:30:00Z"/>
          <w:sz w:val="26"/>
          <w:szCs w:val="26"/>
          <w:lang w:val="ru-RU"/>
        </w:rPr>
      </w:pP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 xml:space="preserve">Приложение к паспорту </w:t>
      </w: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муниципальной программы</w:t>
      </w: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 xml:space="preserve">«Содействие развитию </w:t>
      </w:r>
      <w:proofErr w:type="gramStart"/>
      <w:r w:rsidRPr="00727371">
        <w:rPr>
          <w:sz w:val="26"/>
          <w:szCs w:val="26"/>
          <w:lang w:val="ru-RU"/>
        </w:rPr>
        <w:t>физической</w:t>
      </w:r>
      <w:proofErr w:type="gramEnd"/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культуры и спорта»</w:t>
      </w:r>
    </w:p>
    <w:p w:rsidR="009202AF" w:rsidRPr="00727371" w:rsidRDefault="009202AF" w:rsidP="00A13E3F">
      <w:pPr>
        <w:pStyle w:val="aa"/>
        <w:rPr>
          <w:sz w:val="26"/>
          <w:szCs w:val="26"/>
          <w:lang w:val="ru-RU"/>
        </w:rPr>
      </w:pPr>
      <w:bookmarkStart w:id="258" w:name="Par322"/>
      <w:bookmarkEnd w:id="258"/>
    </w:p>
    <w:p w:rsidR="009202AF" w:rsidRPr="00727371" w:rsidRDefault="009202AF" w:rsidP="00704F18">
      <w:pPr>
        <w:pStyle w:val="aa"/>
        <w:jc w:val="center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 xml:space="preserve">Перечень целевых показателей муниципальной программы </w:t>
      </w:r>
    </w:p>
    <w:tbl>
      <w:tblPr>
        <w:tblW w:w="1509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8"/>
        <w:gridCol w:w="6591"/>
        <w:gridCol w:w="1559"/>
        <w:gridCol w:w="1134"/>
        <w:gridCol w:w="1100"/>
        <w:gridCol w:w="1026"/>
        <w:gridCol w:w="993"/>
        <w:gridCol w:w="992"/>
        <w:gridCol w:w="992"/>
      </w:tblGrid>
      <w:tr w:rsidR="00CC275D" w:rsidRPr="00B32AD2" w:rsidTr="00CC275D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#</w:t>
            </w:r>
            <w:r w:rsidRPr="00727371">
              <w:rPr>
                <w:sz w:val="26"/>
                <w:szCs w:val="26"/>
              </w:rPr>
              <w:t>п/п</w:t>
            </w:r>
          </w:p>
        </w:tc>
        <w:tc>
          <w:tcPr>
            <w:tcW w:w="6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Цели, целевые показатели муниципальной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727371">
              <w:rPr>
                <w:sz w:val="26"/>
                <w:szCs w:val="26"/>
              </w:rPr>
              <w:t>Единица</w:t>
            </w:r>
            <w:proofErr w:type="spellEnd"/>
            <w:r w:rsidRPr="00727371">
              <w:rPr>
                <w:sz w:val="26"/>
                <w:szCs w:val="26"/>
              </w:rPr>
              <w:t xml:space="preserve"> </w:t>
            </w:r>
            <w:proofErr w:type="spellStart"/>
            <w:r w:rsidRPr="00727371">
              <w:rPr>
                <w:sz w:val="26"/>
                <w:szCs w:val="26"/>
              </w:rPr>
              <w:t>измерения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75D" w:rsidRPr="00CC275D" w:rsidRDefault="00CC275D" w:rsidP="00504E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2025 год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504E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 xml:space="preserve">Годы реализации муниципальной программы </w:t>
            </w:r>
          </w:p>
        </w:tc>
      </w:tr>
      <w:tr w:rsidR="00CC275D" w:rsidRPr="00727371" w:rsidTr="00693F03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6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275D" w:rsidRPr="00727371" w:rsidRDefault="00CC275D" w:rsidP="00504E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75D" w:rsidRPr="00504EFA" w:rsidRDefault="00CC275D" w:rsidP="00504E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75D" w:rsidRPr="00504EFA" w:rsidRDefault="00CC275D" w:rsidP="00504E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504EFA" w:rsidRDefault="00CC275D" w:rsidP="00504E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75D" w:rsidRPr="00504EFA" w:rsidRDefault="00CC275D" w:rsidP="00504E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</w:p>
          <w:p w:rsidR="00CC275D" w:rsidRPr="00727371" w:rsidRDefault="00CC275D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</w:p>
          <w:p w:rsidR="00CC275D" w:rsidRPr="00CC5EF6" w:rsidRDefault="00CC275D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2030</w:t>
            </w:r>
          </w:p>
        </w:tc>
      </w:tr>
      <w:tr w:rsidR="00CC275D" w:rsidRPr="00727371" w:rsidTr="00693F03">
        <w:trPr>
          <w:trHeight w:val="585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CC275D" w:rsidRPr="00727371" w:rsidTr="00693F03">
        <w:trPr>
          <w:trHeight w:val="18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Default="00543843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A352CC" w:rsidRDefault="00543843" w:rsidP="005438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A352CC" w:rsidRDefault="00543843" w:rsidP="005438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75D" w:rsidRPr="00A352CC" w:rsidRDefault="00543843" w:rsidP="005438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A352CC" w:rsidRDefault="00543843" w:rsidP="005438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75D" w:rsidRPr="00A352CC" w:rsidRDefault="00543843" w:rsidP="005438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9</w:t>
            </w:r>
          </w:p>
        </w:tc>
      </w:tr>
      <w:tr w:rsidR="00CC275D" w:rsidRPr="00727371" w:rsidTr="00693F03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F126DC">
            <w:pPr>
              <w:ind w:right="-25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 xml:space="preserve">Доля </w:t>
            </w:r>
            <w:r>
              <w:rPr>
                <w:sz w:val="26"/>
                <w:szCs w:val="26"/>
                <w:lang w:val="ru-RU"/>
              </w:rPr>
              <w:t>населения</w:t>
            </w:r>
            <w:r w:rsidRPr="00727371">
              <w:rPr>
                <w:sz w:val="26"/>
                <w:szCs w:val="26"/>
                <w:lang w:val="ru-RU"/>
              </w:rPr>
              <w:t xml:space="preserve">, систематически </w:t>
            </w:r>
            <w:proofErr w:type="gramStart"/>
            <w:r w:rsidRPr="00727371">
              <w:rPr>
                <w:sz w:val="26"/>
                <w:szCs w:val="26"/>
                <w:lang w:val="ru-RU"/>
              </w:rPr>
              <w:t>занимающихся</w:t>
            </w:r>
            <w:proofErr w:type="gramEnd"/>
            <w:r w:rsidRPr="00727371">
              <w:rPr>
                <w:sz w:val="26"/>
                <w:szCs w:val="26"/>
                <w:lang w:val="ru-RU"/>
              </w:rPr>
              <w:t xml:space="preserve"> физической культурой и спортом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43" w:rsidRDefault="00543843" w:rsidP="00693F03">
            <w:pPr>
              <w:jc w:val="right"/>
              <w:rPr>
                <w:sz w:val="26"/>
                <w:szCs w:val="26"/>
                <w:lang w:val="ru-RU"/>
              </w:rPr>
            </w:pPr>
          </w:p>
          <w:p w:rsidR="00CC275D" w:rsidRDefault="00543843" w:rsidP="00693F03">
            <w:pPr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57,14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61</w:t>
            </w:r>
            <w:r w:rsidRPr="00727371"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  <w:lang w:val="ru-RU"/>
              </w:rPr>
              <w:t>19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</w:t>
            </w:r>
            <w:r w:rsidRPr="00727371">
              <w:rPr>
                <w:sz w:val="26"/>
                <w:szCs w:val="26"/>
                <w:lang w:val="ru-RU"/>
              </w:rPr>
              <w:t>5,</w:t>
            </w:r>
            <w:r>
              <w:rPr>
                <w:sz w:val="26"/>
                <w:szCs w:val="26"/>
                <w:lang w:val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</w:t>
            </w:r>
            <w:r w:rsidRPr="00727371">
              <w:rPr>
                <w:sz w:val="26"/>
                <w:szCs w:val="26"/>
                <w:lang w:val="ru-RU"/>
              </w:rPr>
              <w:t>8,</w:t>
            </w:r>
            <w:r>
              <w:rPr>
                <w:sz w:val="26"/>
                <w:szCs w:val="26"/>
                <w:lang w:val="ru-RU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7</w:t>
            </w:r>
            <w:r w:rsidRPr="00727371">
              <w:rPr>
                <w:sz w:val="26"/>
                <w:szCs w:val="26"/>
                <w:lang w:val="ru-RU"/>
              </w:rPr>
              <w:t>1,2</w:t>
            </w: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7</w:t>
            </w:r>
            <w:r>
              <w:rPr>
                <w:sz w:val="26"/>
                <w:szCs w:val="26"/>
                <w:lang w:val="ru-RU"/>
              </w:rPr>
              <w:t>5</w:t>
            </w:r>
          </w:p>
        </w:tc>
      </w:tr>
      <w:tr w:rsidR="00CC275D" w:rsidRPr="00727371" w:rsidTr="00693F03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D" w:rsidRPr="00727371" w:rsidRDefault="00CC275D" w:rsidP="00F126DC">
            <w:pPr>
              <w:ind w:right="-25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693F03" w:rsidP="00693F03">
            <w:pPr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03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24</w:t>
            </w:r>
            <w:r>
              <w:rPr>
                <w:sz w:val="26"/>
                <w:szCs w:val="26"/>
                <w:lang w:val="ru-RU"/>
              </w:rPr>
              <w:t>,0</w:t>
            </w:r>
          </w:p>
          <w:p w:rsidR="00693F03" w:rsidRDefault="00693F03" w:rsidP="00693F03">
            <w:pPr>
              <w:jc w:val="right"/>
              <w:rPr>
                <w:sz w:val="26"/>
                <w:szCs w:val="26"/>
                <w:lang w:val="ru-RU"/>
              </w:rPr>
            </w:pPr>
          </w:p>
          <w:p w:rsidR="00CC275D" w:rsidRPr="00693F03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</w:t>
            </w:r>
            <w:r>
              <w:rPr>
                <w:sz w:val="26"/>
                <w:szCs w:val="26"/>
                <w:lang w:val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</w:t>
            </w:r>
            <w:r>
              <w:rPr>
                <w:sz w:val="26"/>
                <w:szCs w:val="26"/>
                <w:lang w:val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</w:t>
            </w:r>
            <w:r>
              <w:rPr>
                <w:sz w:val="26"/>
                <w:szCs w:val="26"/>
                <w:lang w:val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275D" w:rsidRPr="00727371" w:rsidRDefault="00CC275D" w:rsidP="00693F03">
            <w:pPr>
              <w:jc w:val="right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</w:t>
            </w:r>
            <w:r w:rsidRPr="00727371">
              <w:rPr>
                <w:sz w:val="26"/>
                <w:szCs w:val="26"/>
                <w:lang w:val="ru-RU"/>
              </w:rPr>
              <w:t>8</w:t>
            </w:r>
            <w:r>
              <w:rPr>
                <w:sz w:val="26"/>
                <w:szCs w:val="26"/>
                <w:lang w:val="ru-RU"/>
              </w:rPr>
              <w:t>,0</w:t>
            </w:r>
          </w:p>
        </w:tc>
      </w:tr>
    </w:tbl>
    <w:p w:rsidR="009202AF" w:rsidRPr="002108BC" w:rsidRDefault="009202AF" w:rsidP="000A41F4">
      <w:pPr>
        <w:pStyle w:val="aa"/>
        <w:rPr>
          <w:sz w:val="26"/>
          <w:szCs w:val="26"/>
          <w:lang w:val="ru-RU"/>
        </w:rPr>
      </w:pPr>
    </w:p>
    <w:p w:rsidR="00693F03" w:rsidRDefault="00693F03" w:rsidP="000A41F4">
      <w:pPr>
        <w:pStyle w:val="aa"/>
        <w:ind w:firstLine="9072"/>
        <w:rPr>
          <w:sz w:val="26"/>
          <w:szCs w:val="26"/>
          <w:lang w:val="ru-RU"/>
        </w:rPr>
      </w:pPr>
    </w:p>
    <w:p w:rsidR="00693F03" w:rsidRDefault="00693F03" w:rsidP="000A41F4">
      <w:pPr>
        <w:pStyle w:val="aa"/>
        <w:ind w:firstLine="9072"/>
        <w:rPr>
          <w:sz w:val="26"/>
          <w:szCs w:val="26"/>
          <w:lang w:val="ru-RU"/>
        </w:rPr>
      </w:pPr>
    </w:p>
    <w:p w:rsidR="00693F03" w:rsidRDefault="00693F03" w:rsidP="000A41F4">
      <w:pPr>
        <w:pStyle w:val="aa"/>
        <w:ind w:firstLine="9072"/>
        <w:rPr>
          <w:sz w:val="26"/>
          <w:szCs w:val="26"/>
          <w:lang w:val="ru-RU"/>
        </w:rPr>
      </w:pPr>
    </w:p>
    <w:p w:rsidR="00693F03" w:rsidRDefault="00693F03" w:rsidP="000A41F4">
      <w:pPr>
        <w:pStyle w:val="aa"/>
        <w:ind w:firstLine="9072"/>
        <w:rPr>
          <w:sz w:val="26"/>
          <w:szCs w:val="26"/>
          <w:lang w:val="ru-RU"/>
        </w:rPr>
      </w:pPr>
    </w:p>
    <w:p w:rsidR="00693F03" w:rsidDel="00FF67EC" w:rsidRDefault="00693F03" w:rsidP="00FF67EC">
      <w:pPr>
        <w:pStyle w:val="aa"/>
        <w:ind w:firstLine="9072"/>
        <w:rPr>
          <w:del w:id="259" w:author="Ирина Васильевна" w:date="2025-11-14T15:30:00Z"/>
          <w:sz w:val="26"/>
          <w:szCs w:val="26"/>
          <w:lang w:val="ru-RU"/>
        </w:rPr>
        <w:pPrChange w:id="260" w:author="Ирина Васильевна" w:date="2025-11-14T15:30:00Z">
          <w:pPr>
            <w:pStyle w:val="aa"/>
            <w:ind w:firstLine="9072"/>
          </w:pPr>
        </w:pPrChange>
      </w:pPr>
    </w:p>
    <w:p w:rsidR="009202AF" w:rsidRPr="002108BC" w:rsidDel="00FF67EC" w:rsidRDefault="009202AF" w:rsidP="00FF67EC">
      <w:pPr>
        <w:pStyle w:val="aa"/>
        <w:ind w:firstLine="9072"/>
        <w:rPr>
          <w:del w:id="261" w:author="Ирина Васильевна" w:date="2025-11-14T15:30:00Z"/>
          <w:sz w:val="26"/>
          <w:szCs w:val="26"/>
          <w:lang w:val="ru-RU"/>
        </w:rPr>
        <w:pPrChange w:id="262" w:author="Ирина Васильевна" w:date="2025-11-14T15:30:00Z">
          <w:pPr>
            <w:pStyle w:val="aa"/>
            <w:ind w:firstLine="9072"/>
          </w:pPr>
        </w:pPrChange>
      </w:pPr>
      <w:del w:id="263" w:author="Ирина Васильевна" w:date="2025-11-14T15:30:00Z">
        <w:r w:rsidRPr="002108BC" w:rsidDel="00FF67EC">
          <w:rPr>
            <w:sz w:val="26"/>
            <w:szCs w:val="26"/>
            <w:lang w:val="ru-RU"/>
          </w:rPr>
          <w:lastRenderedPageBreak/>
          <w:delText xml:space="preserve">Приложение </w:delText>
        </w:r>
        <w:r w:rsidR="00BE1B55" w:rsidRPr="002108BC" w:rsidDel="00FF67EC">
          <w:rPr>
            <w:sz w:val="26"/>
            <w:szCs w:val="26"/>
            <w:lang w:val="ru-RU"/>
          </w:rPr>
          <w:delText xml:space="preserve">№ </w:delText>
        </w:r>
        <w:r w:rsidRPr="002108BC" w:rsidDel="00FF67EC">
          <w:rPr>
            <w:sz w:val="26"/>
            <w:szCs w:val="26"/>
            <w:lang w:val="ru-RU"/>
          </w:rPr>
          <w:delText>1</w:delText>
        </w:r>
      </w:del>
    </w:p>
    <w:p w:rsidR="009202AF" w:rsidRPr="002108BC" w:rsidDel="00FF67EC" w:rsidRDefault="009202AF" w:rsidP="00FF67EC">
      <w:pPr>
        <w:pStyle w:val="aa"/>
        <w:ind w:firstLine="9072"/>
        <w:rPr>
          <w:del w:id="264" w:author="Ирина Васильевна" w:date="2025-11-14T15:30:00Z"/>
          <w:sz w:val="26"/>
          <w:szCs w:val="26"/>
          <w:lang w:val="ru-RU"/>
        </w:rPr>
        <w:pPrChange w:id="265" w:author="Ирина Васильевна" w:date="2025-11-14T15:30:00Z">
          <w:pPr>
            <w:pStyle w:val="aa"/>
            <w:ind w:firstLine="9072"/>
          </w:pPr>
        </w:pPrChange>
      </w:pPr>
      <w:del w:id="266" w:author="Ирина Васильевна" w:date="2025-11-14T15:30:00Z">
        <w:r w:rsidRPr="002108BC" w:rsidDel="00FF67EC">
          <w:rPr>
            <w:sz w:val="26"/>
            <w:szCs w:val="26"/>
            <w:lang w:val="ru-RU"/>
          </w:rPr>
          <w:delText xml:space="preserve">к муниципальной программе                                                                                                                                                                                                    </w:delText>
        </w:r>
      </w:del>
    </w:p>
    <w:p w:rsidR="009202AF" w:rsidRPr="002108BC" w:rsidDel="00FF67EC" w:rsidRDefault="009202AF" w:rsidP="00FF67EC">
      <w:pPr>
        <w:pStyle w:val="aa"/>
        <w:ind w:firstLine="9072"/>
        <w:rPr>
          <w:del w:id="267" w:author="Ирина Васильевна" w:date="2025-11-14T15:30:00Z"/>
          <w:sz w:val="26"/>
          <w:szCs w:val="26"/>
          <w:lang w:val="ru-RU"/>
        </w:rPr>
        <w:pPrChange w:id="268" w:author="Ирина Васильевна" w:date="2025-11-14T15:30:00Z">
          <w:pPr>
            <w:pStyle w:val="aa"/>
            <w:ind w:firstLine="9072"/>
          </w:pPr>
        </w:pPrChange>
      </w:pPr>
      <w:del w:id="269" w:author="Ирина Васильевна" w:date="2025-11-14T15:30:00Z">
        <w:r w:rsidRPr="002108BC" w:rsidDel="00FF67EC">
          <w:rPr>
            <w:sz w:val="26"/>
            <w:szCs w:val="26"/>
            <w:lang w:val="ru-RU"/>
          </w:rPr>
          <w:delText xml:space="preserve">«Содействие развитию физической </w:delText>
        </w:r>
      </w:del>
    </w:p>
    <w:p w:rsidR="009202AF" w:rsidRPr="002108BC" w:rsidDel="00FF67EC" w:rsidRDefault="009202AF" w:rsidP="00FF67EC">
      <w:pPr>
        <w:pStyle w:val="aa"/>
        <w:ind w:firstLine="9072"/>
        <w:rPr>
          <w:del w:id="270" w:author="Ирина Васильевна" w:date="2025-11-14T15:30:00Z"/>
          <w:sz w:val="26"/>
          <w:szCs w:val="26"/>
          <w:lang w:val="ru-RU"/>
        </w:rPr>
        <w:pPrChange w:id="271" w:author="Ирина Васильевна" w:date="2025-11-14T15:30:00Z">
          <w:pPr>
            <w:pStyle w:val="aa"/>
            <w:ind w:firstLine="9072"/>
          </w:pPr>
        </w:pPrChange>
      </w:pPr>
      <w:del w:id="272" w:author="Ирина Васильевна" w:date="2025-11-14T15:30:00Z">
        <w:r w:rsidRPr="002108BC" w:rsidDel="00FF67EC">
          <w:rPr>
            <w:sz w:val="26"/>
            <w:szCs w:val="26"/>
            <w:lang w:val="ru-RU"/>
          </w:rPr>
          <w:delText>культуры и спорта»</w:delText>
        </w:r>
      </w:del>
    </w:p>
    <w:p w:rsidR="009202AF" w:rsidRPr="002108BC" w:rsidDel="00FF67EC" w:rsidRDefault="009202AF" w:rsidP="00FF67EC">
      <w:pPr>
        <w:pStyle w:val="aa"/>
        <w:ind w:firstLine="9072"/>
        <w:rPr>
          <w:del w:id="273" w:author="Ирина Васильевна" w:date="2025-11-14T15:30:00Z"/>
          <w:sz w:val="26"/>
          <w:szCs w:val="26"/>
          <w:lang w:val="ru-RU"/>
        </w:rPr>
        <w:pPrChange w:id="274" w:author="Ирина Васильевна" w:date="2025-11-14T15:30:00Z">
          <w:pPr>
            <w:pStyle w:val="aa"/>
          </w:pPr>
        </w:pPrChange>
      </w:pPr>
    </w:p>
    <w:p w:rsidR="00727919" w:rsidDel="00FF67EC" w:rsidRDefault="009202AF" w:rsidP="00FF67EC">
      <w:pPr>
        <w:ind w:firstLine="9072"/>
        <w:jc w:val="center"/>
        <w:rPr>
          <w:del w:id="275" w:author="Ирина Васильевна" w:date="2025-11-14T15:30:00Z"/>
          <w:sz w:val="26"/>
          <w:szCs w:val="26"/>
          <w:lang w:val="ru-RU"/>
        </w:rPr>
        <w:pPrChange w:id="276" w:author="Ирина Васильевна" w:date="2025-11-14T15:30:00Z">
          <w:pPr>
            <w:jc w:val="center"/>
          </w:pPr>
        </w:pPrChange>
      </w:pPr>
      <w:del w:id="277" w:author="Ирина Васильевна" w:date="2025-11-14T15:30:00Z">
        <w:r w:rsidRPr="002108BC" w:rsidDel="00FF67EC">
          <w:rPr>
            <w:sz w:val="26"/>
            <w:szCs w:val="26"/>
            <w:lang w:val="ru-RU"/>
          </w:rPr>
          <w:delText xml:space="preserve">Информация о ресурсном обеспечении муниципальной программы </w:delText>
        </w:r>
      </w:del>
    </w:p>
    <w:p w:rsidR="009202AF" w:rsidRPr="002108BC" w:rsidDel="00FF67EC" w:rsidRDefault="009202AF" w:rsidP="00FF67EC">
      <w:pPr>
        <w:ind w:firstLine="9072"/>
        <w:jc w:val="center"/>
        <w:rPr>
          <w:del w:id="278" w:author="Ирина Васильевна" w:date="2025-11-14T15:30:00Z"/>
          <w:sz w:val="26"/>
          <w:szCs w:val="26"/>
          <w:lang w:val="ru-RU"/>
        </w:rPr>
        <w:pPrChange w:id="279" w:author="Ирина Васильевна" w:date="2025-11-14T15:30:00Z">
          <w:pPr>
            <w:jc w:val="center"/>
          </w:pPr>
        </w:pPrChange>
      </w:pPr>
      <w:del w:id="280" w:author="Ирина Васильевна" w:date="2025-11-14T15:30:00Z">
        <w:r w:rsidRPr="002108BC" w:rsidDel="00FF67EC">
          <w:rPr>
            <w:sz w:val="26"/>
            <w:szCs w:val="26"/>
            <w:lang w:val="ru-RU"/>
          </w:rPr>
          <w:delText>за счет средств бюджета</w:delText>
        </w:r>
        <w:r w:rsidR="00727919" w:rsidDel="00FF67EC">
          <w:rPr>
            <w:sz w:val="26"/>
            <w:szCs w:val="26"/>
            <w:lang w:val="ru-RU"/>
          </w:rPr>
          <w:delText xml:space="preserve"> округа</w:delText>
        </w:r>
        <w:r w:rsidRPr="002108BC" w:rsidDel="00FF67EC">
          <w:rPr>
            <w:sz w:val="26"/>
            <w:szCs w:val="26"/>
            <w:lang w:val="ru-RU"/>
          </w:rPr>
          <w:delText xml:space="preserve">, </w:delText>
        </w:r>
        <w:r w:rsidR="006803D7" w:rsidRPr="002108BC" w:rsidDel="00FF67EC">
          <w:rPr>
            <w:sz w:val="26"/>
            <w:szCs w:val="26"/>
            <w:lang w:val="ru-RU"/>
          </w:rPr>
          <w:delText xml:space="preserve">в том числе </w:delText>
        </w:r>
        <w:r w:rsidRPr="002108BC" w:rsidDel="00FF67EC">
          <w:rPr>
            <w:sz w:val="26"/>
            <w:szCs w:val="26"/>
            <w:lang w:val="ru-RU"/>
          </w:rPr>
          <w:delText>средств, поступивших из бюджетов других уровней бюджетной системы</w:delText>
        </w:r>
        <w:r w:rsidR="006803D7" w:rsidRPr="002108BC" w:rsidDel="00FF67EC">
          <w:rPr>
            <w:sz w:val="26"/>
            <w:szCs w:val="26"/>
            <w:lang w:val="ru-RU"/>
          </w:rPr>
          <w:delText xml:space="preserve">                 </w:delText>
        </w:r>
        <w:r w:rsidRPr="002108BC" w:rsidDel="00FF67EC">
          <w:rPr>
            <w:sz w:val="26"/>
            <w:szCs w:val="26"/>
            <w:lang w:val="ru-RU"/>
          </w:rPr>
          <w:delText xml:space="preserve"> </w:delText>
        </w:r>
        <w:r w:rsidR="006803D7" w:rsidRPr="002108BC" w:rsidDel="00FF67EC">
          <w:rPr>
            <w:sz w:val="26"/>
            <w:szCs w:val="26"/>
            <w:lang w:val="ru-RU"/>
          </w:rPr>
          <w:delText xml:space="preserve">                                                                                                                                                                                               </w:delText>
        </w:r>
        <w:r w:rsidR="00A352CC" w:rsidDel="00FF67EC">
          <w:rPr>
            <w:sz w:val="26"/>
            <w:szCs w:val="26"/>
            <w:lang w:val="ru-RU"/>
          </w:rPr>
          <w:delText xml:space="preserve">                                                                        </w:delText>
        </w:r>
        <w:r w:rsidR="006803D7" w:rsidRPr="002108BC" w:rsidDel="00FF67EC">
          <w:rPr>
            <w:sz w:val="26"/>
            <w:szCs w:val="26"/>
            <w:lang w:val="ru-RU"/>
          </w:rPr>
          <w:delText>тыс. рублей</w:delText>
        </w:r>
      </w:del>
    </w:p>
    <w:tbl>
      <w:tblPr>
        <w:tblStyle w:val="a9"/>
        <w:tblW w:w="15309" w:type="dxa"/>
        <w:tblInd w:w="108" w:type="dxa"/>
        <w:tblLayout w:type="fixed"/>
        <w:tblLook w:val="04A0"/>
      </w:tblPr>
      <w:tblGrid>
        <w:gridCol w:w="2127"/>
        <w:gridCol w:w="2551"/>
        <w:gridCol w:w="2693"/>
        <w:gridCol w:w="993"/>
        <w:gridCol w:w="992"/>
        <w:gridCol w:w="850"/>
        <w:gridCol w:w="567"/>
        <w:gridCol w:w="1134"/>
        <w:gridCol w:w="1134"/>
        <w:gridCol w:w="1134"/>
        <w:gridCol w:w="1134"/>
      </w:tblGrid>
      <w:tr w:rsidR="009202AF" w:rsidRPr="002108BC" w:rsidDel="00FF67EC" w:rsidTr="00FD5496">
        <w:trPr>
          <w:trHeight w:val="654"/>
          <w:del w:id="281" w:author="Ирина Васильевна" w:date="2025-11-14T15:30:00Z"/>
        </w:trPr>
        <w:tc>
          <w:tcPr>
            <w:tcW w:w="2127" w:type="dxa"/>
            <w:vMerge w:val="restart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282" w:author="Ирина Васильевна" w:date="2025-11-14T15:30:00Z"/>
                <w:sz w:val="26"/>
                <w:szCs w:val="26"/>
              </w:rPr>
              <w:pPrChange w:id="283" w:author="Ирина Васильевна" w:date="2025-11-14T15:30:00Z">
                <w:pPr>
                  <w:jc w:val="center"/>
                </w:pPr>
              </w:pPrChange>
            </w:pPr>
            <w:del w:id="284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Статус (муниципальная программа, подпрограмма)</w:delText>
              </w:r>
            </w:del>
          </w:p>
        </w:tc>
        <w:tc>
          <w:tcPr>
            <w:tcW w:w="2551" w:type="dxa"/>
            <w:vMerge w:val="restart"/>
            <w:vAlign w:val="center"/>
            <w:hideMark/>
          </w:tcPr>
          <w:p w:rsidR="009202AF" w:rsidRPr="002108BC" w:rsidDel="00FF67EC" w:rsidRDefault="00B840BC" w:rsidP="00FF67EC">
            <w:pPr>
              <w:ind w:firstLine="9072"/>
              <w:jc w:val="center"/>
              <w:rPr>
                <w:del w:id="285" w:author="Ирина Васильевна" w:date="2025-11-14T15:30:00Z"/>
                <w:sz w:val="26"/>
                <w:szCs w:val="26"/>
              </w:rPr>
              <w:pPrChange w:id="286" w:author="Ирина Васильевна" w:date="2025-11-14T15:30:00Z">
                <w:pPr>
                  <w:jc w:val="center"/>
                </w:pPr>
              </w:pPrChange>
            </w:pPr>
            <w:del w:id="287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Наименование  программы, подпрограммы</w:delText>
              </w:r>
            </w:del>
          </w:p>
        </w:tc>
        <w:tc>
          <w:tcPr>
            <w:tcW w:w="2693" w:type="dxa"/>
            <w:vMerge w:val="restart"/>
            <w:vAlign w:val="center"/>
            <w:hideMark/>
          </w:tcPr>
          <w:p w:rsidR="009202AF" w:rsidRPr="002108BC" w:rsidDel="00FF67EC" w:rsidRDefault="00B840BC" w:rsidP="00FF67EC">
            <w:pPr>
              <w:ind w:firstLine="9072"/>
              <w:jc w:val="center"/>
              <w:rPr>
                <w:del w:id="288" w:author="Ирина Васильевна" w:date="2025-11-14T15:30:00Z"/>
                <w:sz w:val="26"/>
                <w:szCs w:val="26"/>
              </w:rPr>
              <w:pPrChange w:id="289" w:author="Ирина Васильевна" w:date="2025-11-14T15:30:00Z">
                <w:pPr>
                  <w:jc w:val="center"/>
                </w:pPr>
              </w:pPrChange>
            </w:pPr>
            <w:del w:id="290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Наименование ГРБС</w:delText>
              </w:r>
            </w:del>
          </w:p>
        </w:tc>
        <w:tc>
          <w:tcPr>
            <w:tcW w:w="3402" w:type="dxa"/>
            <w:gridSpan w:val="4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291" w:author="Ирина Васильевна" w:date="2025-11-14T15:30:00Z"/>
                <w:sz w:val="26"/>
                <w:szCs w:val="26"/>
              </w:rPr>
              <w:pPrChange w:id="292" w:author="Ирина Васильевна" w:date="2025-11-14T15:30:00Z">
                <w:pPr>
                  <w:jc w:val="center"/>
                </w:pPr>
              </w:pPrChange>
            </w:pPr>
            <w:del w:id="293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Код бюджетной классификации</w:delText>
              </w:r>
            </w:del>
          </w:p>
        </w:tc>
        <w:tc>
          <w:tcPr>
            <w:tcW w:w="4536" w:type="dxa"/>
            <w:gridSpan w:val="4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294" w:author="Ирина Васильевна" w:date="2025-11-14T15:30:00Z"/>
                <w:sz w:val="26"/>
                <w:szCs w:val="26"/>
              </w:rPr>
              <w:pPrChange w:id="295" w:author="Ирина Васильевна" w:date="2025-11-14T15:30:00Z">
                <w:pPr>
                  <w:jc w:val="center"/>
                </w:pPr>
              </w:pPrChange>
            </w:pPr>
            <w:del w:id="296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Расходы (тыс.руб.)</w:delText>
              </w:r>
            </w:del>
          </w:p>
        </w:tc>
      </w:tr>
      <w:tr w:rsidR="00FD5496" w:rsidRPr="002108BC" w:rsidDel="00FF67EC" w:rsidTr="00FD5496">
        <w:trPr>
          <w:trHeight w:val="765"/>
          <w:del w:id="297" w:author="Ирина Васильевна" w:date="2025-11-14T15:30:00Z"/>
        </w:trPr>
        <w:tc>
          <w:tcPr>
            <w:tcW w:w="2127" w:type="dxa"/>
            <w:vMerge/>
            <w:hideMark/>
          </w:tcPr>
          <w:p w:rsidR="009202AF" w:rsidRPr="002108BC" w:rsidDel="00FF67EC" w:rsidRDefault="009202AF" w:rsidP="00FF67EC">
            <w:pPr>
              <w:ind w:firstLine="9072"/>
              <w:rPr>
                <w:del w:id="298" w:author="Ирина Васильевна" w:date="2025-11-14T15:30:00Z"/>
                <w:sz w:val="26"/>
                <w:szCs w:val="26"/>
              </w:rPr>
              <w:pPrChange w:id="299" w:author="Ирина Васильевна" w:date="2025-11-14T15:30:00Z">
                <w:pPr/>
              </w:pPrChange>
            </w:pPr>
          </w:p>
        </w:tc>
        <w:tc>
          <w:tcPr>
            <w:tcW w:w="2551" w:type="dxa"/>
            <w:vMerge/>
            <w:hideMark/>
          </w:tcPr>
          <w:p w:rsidR="009202AF" w:rsidRPr="002108BC" w:rsidDel="00FF67EC" w:rsidRDefault="009202AF" w:rsidP="00FF67EC">
            <w:pPr>
              <w:ind w:firstLine="9072"/>
              <w:rPr>
                <w:del w:id="300" w:author="Ирина Васильевна" w:date="2025-11-14T15:30:00Z"/>
                <w:sz w:val="26"/>
                <w:szCs w:val="26"/>
              </w:rPr>
              <w:pPrChange w:id="301" w:author="Ирина Васильевна" w:date="2025-11-14T15:30:00Z">
                <w:pPr/>
              </w:pPrChange>
            </w:pPr>
          </w:p>
        </w:tc>
        <w:tc>
          <w:tcPr>
            <w:tcW w:w="2693" w:type="dxa"/>
            <w:vMerge/>
            <w:hideMark/>
          </w:tcPr>
          <w:p w:rsidR="009202AF" w:rsidRPr="002108BC" w:rsidDel="00FF67EC" w:rsidRDefault="009202AF" w:rsidP="00FF67EC">
            <w:pPr>
              <w:ind w:firstLine="9072"/>
              <w:rPr>
                <w:del w:id="302" w:author="Ирина Васильевна" w:date="2025-11-14T15:30:00Z"/>
                <w:sz w:val="26"/>
                <w:szCs w:val="26"/>
              </w:rPr>
              <w:pPrChange w:id="303" w:author="Ирина Васильевна" w:date="2025-11-14T15:30:00Z">
                <w:pPr/>
              </w:pPrChange>
            </w:pPr>
          </w:p>
        </w:tc>
        <w:tc>
          <w:tcPr>
            <w:tcW w:w="993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04" w:author="Ирина Васильевна" w:date="2025-11-14T15:30:00Z"/>
                <w:sz w:val="26"/>
                <w:szCs w:val="26"/>
              </w:rPr>
              <w:pPrChange w:id="305" w:author="Ирина Васильевна" w:date="2025-11-14T15:30:00Z">
                <w:pPr>
                  <w:jc w:val="center"/>
                </w:pPr>
              </w:pPrChange>
            </w:pPr>
            <w:del w:id="306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ГРБС</w:delText>
              </w:r>
            </w:del>
          </w:p>
        </w:tc>
        <w:tc>
          <w:tcPr>
            <w:tcW w:w="992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07" w:author="Ирина Васильевна" w:date="2025-11-14T15:30:00Z"/>
                <w:sz w:val="26"/>
                <w:szCs w:val="26"/>
              </w:rPr>
              <w:pPrChange w:id="308" w:author="Ирина Васильевна" w:date="2025-11-14T15:30:00Z">
                <w:pPr>
                  <w:jc w:val="center"/>
                </w:pPr>
              </w:pPrChange>
            </w:pPr>
            <w:del w:id="309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РзПр</w:delText>
              </w:r>
            </w:del>
          </w:p>
        </w:tc>
        <w:tc>
          <w:tcPr>
            <w:tcW w:w="850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10" w:author="Ирина Васильевна" w:date="2025-11-14T15:30:00Z"/>
                <w:sz w:val="26"/>
                <w:szCs w:val="26"/>
              </w:rPr>
              <w:pPrChange w:id="311" w:author="Ирина Васильевна" w:date="2025-11-14T15:30:00Z">
                <w:pPr>
                  <w:jc w:val="center"/>
                </w:pPr>
              </w:pPrChange>
            </w:pPr>
            <w:del w:id="312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ЦСР</w:delText>
              </w:r>
            </w:del>
          </w:p>
        </w:tc>
        <w:tc>
          <w:tcPr>
            <w:tcW w:w="567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13" w:author="Ирина Васильевна" w:date="2025-11-14T15:30:00Z"/>
                <w:sz w:val="26"/>
                <w:szCs w:val="26"/>
              </w:rPr>
              <w:pPrChange w:id="314" w:author="Ирина Васильевна" w:date="2025-11-14T15:30:00Z">
                <w:pPr>
                  <w:jc w:val="center"/>
                </w:pPr>
              </w:pPrChange>
            </w:pPr>
            <w:del w:id="315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ВР</w:delText>
              </w:r>
            </w:del>
          </w:p>
        </w:tc>
        <w:tc>
          <w:tcPr>
            <w:tcW w:w="1134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16" w:author="Ирина Васильевна" w:date="2025-11-14T15:30:00Z"/>
                <w:sz w:val="26"/>
                <w:szCs w:val="26"/>
              </w:rPr>
              <w:pPrChange w:id="317" w:author="Ирина Васильевна" w:date="2025-11-14T15:30:00Z">
                <w:pPr>
                  <w:jc w:val="center"/>
                </w:pPr>
              </w:pPrChange>
            </w:pPr>
            <w:del w:id="318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202</w:delText>
              </w:r>
              <w:r w:rsidR="00A352CC" w:rsidDel="00FF67EC">
                <w:rPr>
                  <w:sz w:val="26"/>
                  <w:szCs w:val="26"/>
                  <w:lang w:val="ru-RU"/>
                </w:rPr>
                <w:delText>6</w:delText>
              </w:r>
              <w:r w:rsidRPr="002108BC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134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19" w:author="Ирина Васильевна" w:date="2025-11-14T15:30:00Z"/>
                <w:sz w:val="26"/>
                <w:szCs w:val="26"/>
              </w:rPr>
              <w:pPrChange w:id="320" w:author="Ирина Васильевна" w:date="2025-11-14T15:30:00Z">
                <w:pPr>
                  <w:jc w:val="center"/>
                </w:pPr>
              </w:pPrChange>
            </w:pPr>
            <w:del w:id="321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202</w:delText>
              </w:r>
              <w:r w:rsidR="00A352CC" w:rsidDel="00FF67EC">
                <w:rPr>
                  <w:sz w:val="26"/>
                  <w:szCs w:val="26"/>
                  <w:lang w:val="ru-RU"/>
                </w:rPr>
                <w:delText>7</w:delText>
              </w:r>
              <w:r w:rsidRPr="002108BC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134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22" w:author="Ирина Васильевна" w:date="2025-11-14T15:30:00Z"/>
                <w:sz w:val="26"/>
                <w:szCs w:val="26"/>
              </w:rPr>
              <w:pPrChange w:id="323" w:author="Ирина Васильевна" w:date="2025-11-14T15:30:00Z">
                <w:pPr>
                  <w:jc w:val="center"/>
                </w:pPr>
              </w:pPrChange>
            </w:pPr>
            <w:del w:id="324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202</w:delText>
              </w:r>
              <w:r w:rsidR="00A352CC" w:rsidDel="00FF67EC">
                <w:rPr>
                  <w:sz w:val="26"/>
                  <w:szCs w:val="26"/>
                  <w:lang w:val="ru-RU"/>
                </w:rPr>
                <w:delText>8</w:delText>
              </w:r>
              <w:r w:rsidRPr="002108BC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134" w:type="dxa"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25" w:author="Ирина Васильевна" w:date="2025-11-14T15:30:00Z"/>
                <w:sz w:val="26"/>
                <w:szCs w:val="26"/>
              </w:rPr>
              <w:pPrChange w:id="326" w:author="Ирина Васильевна" w:date="2025-11-14T15:30:00Z">
                <w:pPr>
                  <w:jc w:val="center"/>
                </w:pPr>
              </w:pPrChange>
            </w:pPr>
            <w:del w:id="327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Итого за 202</w:delText>
              </w:r>
              <w:r w:rsidR="00A352CC" w:rsidDel="00FF67EC">
                <w:rPr>
                  <w:sz w:val="26"/>
                  <w:szCs w:val="26"/>
                  <w:lang w:val="ru-RU"/>
                </w:rPr>
                <w:delText>6</w:delText>
              </w:r>
              <w:r w:rsidRPr="002108BC" w:rsidDel="00FF67EC">
                <w:rPr>
                  <w:sz w:val="26"/>
                  <w:szCs w:val="26"/>
                </w:rPr>
                <w:delText>-202</w:delText>
              </w:r>
              <w:r w:rsidR="00A352CC" w:rsidDel="00FF67EC">
                <w:rPr>
                  <w:sz w:val="26"/>
                  <w:szCs w:val="26"/>
                  <w:lang w:val="ru-RU"/>
                </w:rPr>
                <w:delText>8</w:delText>
              </w:r>
              <w:r w:rsidRPr="002108BC" w:rsidDel="00FF67EC">
                <w:rPr>
                  <w:sz w:val="26"/>
                  <w:szCs w:val="26"/>
                </w:rPr>
                <w:delText xml:space="preserve"> г.</w:delText>
              </w:r>
            </w:del>
          </w:p>
        </w:tc>
      </w:tr>
      <w:tr w:rsidR="00FD5496" w:rsidRPr="002108BC" w:rsidDel="00FF67EC" w:rsidTr="00FD5496">
        <w:trPr>
          <w:trHeight w:val="858"/>
          <w:del w:id="328" w:author="Ирина Васильевна" w:date="2025-11-14T15:30:00Z"/>
        </w:trPr>
        <w:tc>
          <w:tcPr>
            <w:tcW w:w="2127" w:type="dxa"/>
            <w:vMerge w:val="restart"/>
            <w:hideMark/>
          </w:tcPr>
          <w:p w:rsidR="009202AF" w:rsidRPr="002108BC" w:rsidDel="00FF67EC" w:rsidRDefault="009202AF" w:rsidP="00FF67EC">
            <w:pPr>
              <w:ind w:firstLine="9072"/>
              <w:rPr>
                <w:del w:id="329" w:author="Ирина Васильевна" w:date="2025-11-14T15:30:00Z"/>
                <w:sz w:val="26"/>
                <w:szCs w:val="26"/>
              </w:rPr>
              <w:pPrChange w:id="330" w:author="Ирина Васильевна" w:date="2025-11-14T15:30:00Z">
                <w:pPr/>
              </w:pPrChange>
            </w:pPr>
            <w:del w:id="331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Муниципальная программа</w:delText>
              </w:r>
            </w:del>
          </w:p>
        </w:tc>
        <w:tc>
          <w:tcPr>
            <w:tcW w:w="2551" w:type="dxa"/>
            <w:vMerge w:val="restart"/>
            <w:hideMark/>
          </w:tcPr>
          <w:p w:rsidR="009202AF" w:rsidRPr="002108BC" w:rsidDel="00FF67EC" w:rsidRDefault="00B840BC" w:rsidP="00FF67EC">
            <w:pPr>
              <w:ind w:firstLine="9072"/>
              <w:rPr>
                <w:del w:id="332" w:author="Ирина Васильевна" w:date="2025-11-14T15:30:00Z"/>
                <w:sz w:val="26"/>
                <w:szCs w:val="26"/>
                <w:lang w:val="ru-RU"/>
              </w:rPr>
              <w:pPrChange w:id="333" w:author="Ирина Васильевна" w:date="2025-11-14T15:30:00Z">
                <w:pPr/>
              </w:pPrChange>
            </w:pPr>
            <w:del w:id="334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 xml:space="preserve">Содействие развитию физической культуры и спорта </w:delText>
              </w:r>
            </w:del>
          </w:p>
        </w:tc>
        <w:tc>
          <w:tcPr>
            <w:tcW w:w="2693" w:type="dxa"/>
            <w:hideMark/>
          </w:tcPr>
          <w:p w:rsidR="009202AF" w:rsidRPr="002108BC" w:rsidDel="00FF67EC" w:rsidRDefault="00B840BC" w:rsidP="00FF67EC">
            <w:pPr>
              <w:ind w:firstLine="9072"/>
              <w:rPr>
                <w:del w:id="335" w:author="Ирина Васильевна" w:date="2025-11-14T15:30:00Z"/>
                <w:sz w:val="26"/>
                <w:szCs w:val="26"/>
                <w:lang w:val="ru-RU"/>
              </w:rPr>
              <w:pPrChange w:id="336" w:author="Ирина Васильевна" w:date="2025-11-14T15:30:00Z">
                <w:pPr/>
              </w:pPrChange>
            </w:pPr>
            <w:del w:id="337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>Всего расходные обязательства по программе,                                       в том числе:</w:delText>
              </w:r>
            </w:del>
          </w:p>
        </w:tc>
        <w:tc>
          <w:tcPr>
            <w:tcW w:w="993" w:type="dxa"/>
            <w:noWrap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38" w:author="Ирина Васильевна" w:date="2025-11-14T15:30:00Z"/>
                <w:sz w:val="26"/>
                <w:szCs w:val="26"/>
              </w:rPr>
              <w:pPrChange w:id="339" w:author="Ирина Васильевна" w:date="2025-11-14T15:30:00Z">
                <w:pPr>
                  <w:jc w:val="center"/>
                </w:pPr>
              </w:pPrChange>
            </w:pPr>
            <w:del w:id="340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992" w:type="dxa"/>
            <w:noWrap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41" w:author="Ирина Васильевна" w:date="2025-11-14T15:30:00Z"/>
                <w:sz w:val="26"/>
                <w:szCs w:val="26"/>
              </w:rPr>
              <w:pPrChange w:id="342" w:author="Ирина Васильевна" w:date="2025-11-14T15:30:00Z">
                <w:pPr>
                  <w:jc w:val="center"/>
                </w:pPr>
              </w:pPrChange>
            </w:pPr>
            <w:del w:id="343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850" w:type="dxa"/>
            <w:noWrap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44" w:author="Ирина Васильевна" w:date="2025-11-14T15:30:00Z"/>
                <w:sz w:val="26"/>
                <w:szCs w:val="26"/>
              </w:rPr>
              <w:pPrChange w:id="345" w:author="Ирина Васильевна" w:date="2025-11-14T15:30:00Z">
                <w:pPr>
                  <w:jc w:val="center"/>
                </w:pPr>
              </w:pPrChange>
            </w:pPr>
            <w:del w:id="346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567" w:type="dxa"/>
            <w:noWrap/>
            <w:vAlign w:val="center"/>
            <w:hideMark/>
          </w:tcPr>
          <w:p w:rsidR="009202AF" w:rsidRPr="002108BC" w:rsidDel="00FF67EC" w:rsidRDefault="009202AF" w:rsidP="00FF67EC">
            <w:pPr>
              <w:ind w:firstLine="9072"/>
              <w:jc w:val="center"/>
              <w:rPr>
                <w:del w:id="347" w:author="Ирина Васильевна" w:date="2025-11-14T15:30:00Z"/>
                <w:sz w:val="26"/>
                <w:szCs w:val="26"/>
              </w:rPr>
              <w:pPrChange w:id="348" w:author="Ирина Васильевна" w:date="2025-11-14T15:30:00Z">
                <w:pPr>
                  <w:jc w:val="center"/>
                </w:pPr>
              </w:pPrChange>
            </w:pPr>
            <w:del w:id="349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9202AF" w:rsidRPr="002108BC" w:rsidDel="00FF67EC" w:rsidRDefault="00693F03" w:rsidP="00FF67EC">
            <w:pPr>
              <w:ind w:firstLine="9072"/>
              <w:rPr>
                <w:del w:id="350" w:author="Ирина Васильевна" w:date="2025-11-14T15:30:00Z"/>
                <w:sz w:val="26"/>
                <w:szCs w:val="26"/>
                <w:lang w:val="ru-RU"/>
              </w:rPr>
              <w:pPrChange w:id="351" w:author="Ирина Васильевна" w:date="2025-11-14T15:30:00Z">
                <w:pPr/>
              </w:pPrChange>
            </w:pPr>
            <w:del w:id="352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35 883,1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9202AF" w:rsidRPr="002108BC" w:rsidDel="00FF67EC" w:rsidRDefault="00693F03" w:rsidP="00FF67EC">
            <w:pPr>
              <w:ind w:firstLine="9072"/>
              <w:jc w:val="center"/>
              <w:rPr>
                <w:del w:id="353" w:author="Ирина Васильевна" w:date="2025-11-14T15:30:00Z"/>
                <w:sz w:val="26"/>
                <w:szCs w:val="26"/>
                <w:lang w:val="ru-RU"/>
              </w:rPr>
              <w:pPrChange w:id="354" w:author="Ирина Васильевна" w:date="2025-11-14T15:30:00Z">
                <w:pPr>
                  <w:jc w:val="center"/>
                </w:pPr>
              </w:pPrChange>
            </w:pPr>
            <w:del w:id="355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32 845,1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9202AF" w:rsidRPr="002108BC" w:rsidDel="00FF67EC" w:rsidRDefault="00693F03" w:rsidP="00FF67EC">
            <w:pPr>
              <w:ind w:firstLine="9072"/>
              <w:jc w:val="center"/>
              <w:rPr>
                <w:del w:id="356" w:author="Ирина Васильевна" w:date="2025-11-14T15:30:00Z"/>
                <w:sz w:val="26"/>
                <w:szCs w:val="26"/>
                <w:lang w:val="ru-RU"/>
              </w:rPr>
              <w:pPrChange w:id="357" w:author="Ирина Васильевна" w:date="2025-11-14T15:30:00Z">
                <w:pPr>
                  <w:jc w:val="center"/>
                </w:pPr>
              </w:pPrChange>
            </w:pPr>
            <w:del w:id="358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30 845,1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9202AF" w:rsidRPr="002108BC" w:rsidDel="00FF67EC" w:rsidRDefault="00693F03" w:rsidP="00FF67EC">
            <w:pPr>
              <w:ind w:firstLine="9072"/>
              <w:jc w:val="center"/>
              <w:rPr>
                <w:del w:id="359" w:author="Ирина Васильевна" w:date="2025-11-14T15:30:00Z"/>
                <w:sz w:val="26"/>
                <w:szCs w:val="26"/>
                <w:lang w:val="ru-RU"/>
              </w:rPr>
              <w:pPrChange w:id="360" w:author="Ирина Васильевна" w:date="2025-11-14T15:30:00Z">
                <w:pPr>
                  <w:jc w:val="center"/>
                </w:pPr>
              </w:pPrChange>
            </w:pPr>
            <w:del w:id="361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99 573,3</w:delText>
              </w:r>
            </w:del>
          </w:p>
        </w:tc>
      </w:tr>
      <w:tr w:rsidR="00FD5496" w:rsidRPr="002108BC" w:rsidDel="00FF67EC" w:rsidTr="00FD5496">
        <w:trPr>
          <w:trHeight w:val="559"/>
          <w:del w:id="362" w:author="Ирина Васильевна" w:date="2025-11-14T15:30:00Z"/>
        </w:trPr>
        <w:tc>
          <w:tcPr>
            <w:tcW w:w="2127" w:type="dxa"/>
            <w:vMerge/>
            <w:hideMark/>
          </w:tcPr>
          <w:p w:rsidR="00A13E3F" w:rsidRPr="002108BC" w:rsidDel="00FF67EC" w:rsidRDefault="00A13E3F" w:rsidP="00FF67EC">
            <w:pPr>
              <w:ind w:firstLine="9072"/>
              <w:rPr>
                <w:del w:id="363" w:author="Ирина Васильевна" w:date="2025-11-14T15:30:00Z"/>
                <w:sz w:val="26"/>
                <w:szCs w:val="26"/>
              </w:rPr>
              <w:pPrChange w:id="364" w:author="Ирина Васильевна" w:date="2025-11-14T15:30:00Z">
                <w:pPr/>
              </w:pPrChange>
            </w:pPr>
          </w:p>
        </w:tc>
        <w:tc>
          <w:tcPr>
            <w:tcW w:w="2551" w:type="dxa"/>
            <w:vMerge/>
            <w:hideMark/>
          </w:tcPr>
          <w:p w:rsidR="00A13E3F" w:rsidRPr="002108BC" w:rsidDel="00FF67EC" w:rsidRDefault="00A13E3F" w:rsidP="00FF67EC">
            <w:pPr>
              <w:ind w:firstLine="9072"/>
              <w:rPr>
                <w:del w:id="365" w:author="Ирина Васильевна" w:date="2025-11-14T15:30:00Z"/>
                <w:sz w:val="26"/>
                <w:szCs w:val="26"/>
              </w:rPr>
              <w:pPrChange w:id="366" w:author="Ирина Васильевна" w:date="2025-11-14T15:30:00Z">
                <w:pPr/>
              </w:pPrChange>
            </w:pPr>
          </w:p>
        </w:tc>
        <w:tc>
          <w:tcPr>
            <w:tcW w:w="2693" w:type="dxa"/>
            <w:hideMark/>
          </w:tcPr>
          <w:p w:rsidR="00A13E3F" w:rsidRPr="002108BC" w:rsidDel="00FF67EC" w:rsidRDefault="00B840BC" w:rsidP="00FF67EC">
            <w:pPr>
              <w:ind w:firstLine="9072"/>
              <w:rPr>
                <w:del w:id="367" w:author="Ирина Васильевна" w:date="2025-11-14T15:30:00Z"/>
                <w:sz w:val="26"/>
                <w:szCs w:val="26"/>
                <w:lang w:val="ru-RU"/>
              </w:rPr>
              <w:pPrChange w:id="368" w:author="Ирина Васильевна" w:date="2025-11-14T15:30:00Z">
                <w:pPr/>
              </w:pPrChange>
            </w:pPr>
            <w:del w:id="369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>Отдел культуры, по делам молодёжи и спорта</w:delText>
              </w:r>
            </w:del>
          </w:p>
        </w:tc>
        <w:tc>
          <w:tcPr>
            <w:tcW w:w="993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370" w:author="Ирина Васильевна" w:date="2025-11-14T15:30:00Z"/>
                <w:sz w:val="26"/>
                <w:szCs w:val="26"/>
              </w:rPr>
              <w:pPrChange w:id="371" w:author="Ирина Васильевна" w:date="2025-11-14T15:30:00Z">
                <w:pPr>
                  <w:jc w:val="center"/>
                </w:pPr>
              </w:pPrChange>
            </w:pPr>
            <w:del w:id="372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905</w:delText>
              </w:r>
            </w:del>
          </w:p>
        </w:tc>
        <w:tc>
          <w:tcPr>
            <w:tcW w:w="992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373" w:author="Ирина Васильевна" w:date="2025-11-14T15:30:00Z"/>
                <w:sz w:val="26"/>
                <w:szCs w:val="26"/>
              </w:rPr>
              <w:pPrChange w:id="374" w:author="Ирина Васильевна" w:date="2025-11-14T15:30:00Z">
                <w:pPr>
                  <w:jc w:val="center"/>
                </w:pPr>
              </w:pPrChange>
            </w:pPr>
            <w:del w:id="375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850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376" w:author="Ирина Васильевна" w:date="2025-11-14T15:30:00Z"/>
                <w:sz w:val="26"/>
                <w:szCs w:val="26"/>
              </w:rPr>
              <w:pPrChange w:id="377" w:author="Ирина Васильевна" w:date="2025-11-14T15:30:00Z">
                <w:pPr>
                  <w:jc w:val="center"/>
                </w:pPr>
              </w:pPrChange>
            </w:pPr>
            <w:del w:id="378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567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379" w:author="Ирина Васильевна" w:date="2025-11-14T15:30:00Z"/>
                <w:sz w:val="26"/>
                <w:szCs w:val="26"/>
              </w:rPr>
              <w:pPrChange w:id="380" w:author="Ирина Васильевна" w:date="2025-11-14T15:30:00Z">
                <w:pPr>
                  <w:jc w:val="center"/>
                </w:pPr>
              </w:pPrChange>
            </w:pPr>
            <w:del w:id="381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A13E3F" w:rsidRPr="002108BC" w:rsidDel="00FF67EC" w:rsidRDefault="00693F03" w:rsidP="00FF67EC">
            <w:pPr>
              <w:ind w:firstLine="9072"/>
              <w:rPr>
                <w:del w:id="382" w:author="Ирина Васильевна" w:date="2025-11-14T15:30:00Z"/>
                <w:sz w:val="26"/>
                <w:szCs w:val="26"/>
                <w:lang w:val="ru-RU"/>
              </w:rPr>
              <w:pPrChange w:id="383" w:author="Ирина Васильевна" w:date="2025-11-14T15:30:00Z">
                <w:pPr/>
              </w:pPrChange>
            </w:pPr>
            <w:del w:id="384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35 883,1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A13E3F" w:rsidRPr="002108BC" w:rsidDel="00FF67EC" w:rsidRDefault="00693F03" w:rsidP="00FF67EC">
            <w:pPr>
              <w:ind w:firstLine="9072"/>
              <w:jc w:val="center"/>
              <w:rPr>
                <w:del w:id="385" w:author="Ирина Васильевна" w:date="2025-11-14T15:30:00Z"/>
                <w:sz w:val="26"/>
                <w:szCs w:val="26"/>
                <w:lang w:val="ru-RU"/>
              </w:rPr>
              <w:pPrChange w:id="386" w:author="Ирина Васильевна" w:date="2025-11-14T15:30:00Z">
                <w:pPr>
                  <w:jc w:val="center"/>
                </w:pPr>
              </w:pPrChange>
            </w:pPr>
            <w:del w:id="387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32 845,1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A13E3F" w:rsidRPr="002108BC" w:rsidDel="00FF67EC" w:rsidRDefault="00693F03" w:rsidP="00FF67EC">
            <w:pPr>
              <w:ind w:firstLine="9072"/>
              <w:jc w:val="center"/>
              <w:rPr>
                <w:del w:id="388" w:author="Ирина Васильевна" w:date="2025-11-14T15:30:00Z"/>
                <w:sz w:val="26"/>
                <w:szCs w:val="26"/>
                <w:lang w:val="ru-RU"/>
              </w:rPr>
              <w:pPrChange w:id="389" w:author="Ирина Васильевна" w:date="2025-11-14T15:30:00Z">
                <w:pPr>
                  <w:jc w:val="center"/>
                </w:pPr>
              </w:pPrChange>
            </w:pPr>
            <w:del w:id="390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30 845,1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A13E3F" w:rsidRPr="002108BC" w:rsidDel="00FF67EC" w:rsidRDefault="00693F03" w:rsidP="00FF67EC">
            <w:pPr>
              <w:ind w:firstLine="9072"/>
              <w:jc w:val="center"/>
              <w:rPr>
                <w:del w:id="391" w:author="Ирина Васильевна" w:date="2025-11-14T15:30:00Z"/>
                <w:sz w:val="26"/>
                <w:szCs w:val="26"/>
                <w:lang w:val="ru-RU"/>
              </w:rPr>
              <w:pPrChange w:id="392" w:author="Ирина Васильевна" w:date="2025-11-14T15:30:00Z">
                <w:pPr>
                  <w:jc w:val="center"/>
                </w:pPr>
              </w:pPrChange>
            </w:pPr>
            <w:del w:id="393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99 573,3</w:delText>
              </w:r>
            </w:del>
          </w:p>
        </w:tc>
      </w:tr>
      <w:tr w:rsidR="00FD5496" w:rsidRPr="002108BC" w:rsidDel="00FF67EC" w:rsidTr="00FD5496">
        <w:trPr>
          <w:trHeight w:val="978"/>
          <w:del w:id="394" w:author="Ирина Васильевна" w:date="2025-11-14T15:30:00Z"/>
        </w:trPr>
        <w:tc>
          <w:tcPr>
            <w:tcW w:w="2127" w:type="dxa"/>
            <w:vMerge w:val="restart"/>
            <w:hideMark/>
          </w:tcPr>
          <w:p w:rsidR="00BE1B55" w:rsidRPr="002108BC" w:rsidDel="00FF67EC" w:rsidRDefault="00BE1B55" w:rsidP="00FF67EC">
            <w:pPr>
              <w:ind w:firstLine="9072"/>
              <w:rPr>
                <w:del w:id="395" w:author="Ирина Васильевна" w:date="2025-11-14T15:30:00Z"/>
                <w:sz w:val="26"/>
                <w:szCs w:val="26"/>
              </w:rPr>
              <w:pPrChange w:id="396" w:author="Ирина Васильевна" w:date="2025-11-14T15:30:00Z">
                <w:pPr/>
              </w:pPrChange>
            </w:pPr>
            <w:del w:id="397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Подпрограмма 1</w:delText>
              </w:r>
            </w:del>
          </w:p>
        </w:tc>
        <w:tc>
          <w:tcPr>
            <w:tcW w:w="2551" w:type="dxa"/>
            <w:vMerge w:val="restart"/>
            <w:hideMark/>
          </w:tcPr>
          <w:p w:rsidR="00BE1B55" w:rsidRPr="002108BC" w:rsidDel="00FF67EC" w:rsidRDefault="00B840BC" w:rsidP="00FF67EC">
            <w:pPr>
              <w:ind w:firstLine="9072"/>
              <w:rPr>
                <w:del w:id="398" w:author="Ирина Васильевна" w:date="2025-11-14T15:30:00Z"/>
                <w:sz w:val="26"/>
                <w:szCs w:val="26"/>
                <w:lang w:val="ru-RU"/>
              </w:rPr>
              <w:pPrChange w:id="399" w:author="Ирина Васильевна" w:date="2025-11-14T15:30:00Z">
                <w:pPr/>
              </w:pPrChange>
            </w:pPr>
            <w:del w:id="400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 xml:space="preserve">Содействие развитию массовой физической культуры и спорта </w:delText>
              </w:r>
            </w:del>
          </w:p>
        </w:tc>
        <w:tc>
          <w:tcPr>
            <w:tcW w:w="2693" w:type="dxa"/>
            <w:hideMark/>
          </w:tcPr>
          <w:p w:rsidR="00BE1B55" w:rsidRPr="002108BC" w:rsidDel="00FF67EC" w:rsidRDefault="00B840BC" w:rsidP="00FF67EC">
            <w:pPr>
              <w:ind w:firstLine="9072"/>
              <w:rPr>
                <w:del w:id="401" w:author="Ирина Васильевна" w:date="2025-11-14T15:30:00Z"/>
                <w:sz w:val="26"/>
                <w:szCs w:val="26"/>
                <w:lang w:val="ru-RU"/>
              </w:rPr>
              <w:pPrChange w:id="402" w:author="Ирина Васильевна" w:date="2025-11-14T15:30:00Z">
                <w:pPr/>
              </w:pPrChange>
            </w:pPr>
            <w:del w:id="403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>Всего расходные обязательства по подпрограмме,                                       в том числе:</w:delText>
              </w:r>
            </w:del>
          </w:p>
        </w:tc>
        <w:tc>
          <w:tcPr>
            <w:tcW w:w="993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04" w:author="Ирина Васильевна" w:date="2025-11-14T15:30:00Z"/>
                <w:sz w:val="26"/>
                <w:szCs w:val="26"/>
              </w:rPr>
              <w:pPrChange w:id="405" w:author="Ирина Васильевна" w:date="2025-11-14T15:30:00Z">
                <w:pPr>
                  <w:jc w:val="center"/>
                </w:pPr>
              </w:pPrChange>
            </w:pPr>
            <w:del w:id="406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992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07" w:author="Ирина Васильевна" w:date="2025-11-14T15:30:00Z"/>
                <w:sz w:val="26"/>
                <w:szCs w:val="26"/>
              </w:rPr>
              <w:pPrChange w:id="408" w:author="Ирина Васильевна" w:date="2025-11-14T15:30:00Z">
                <w:pPr>
                  <w:jc w:val="center"/>
                </w:pPr>
              </w:pPrChange>
            </w:pPr>
            <w:del w:id="409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850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10" w:author="Ирина Васильевна" w:date="2025-11-14T15:30:00Z"/>
                <w:sz w:val="26"/>
                <w:szCs w:val="26"/>
              </w:rPr>
              <w:pPrChange w:id="411" w:author="Ирина Васильевна" w:date="2025-11-14T15:30:00Z">
                <w:pPr>
                  <w:jc w:val="center"/>
                </w:pPr>
              </w:pPrChange>
            </w:pPr>
            <w:del w:id="412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567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13" w:author="Ирина Васильевна" w:date="2025-11-14T15:30:00Z"/>
                <w:sz w:val="26"/>
                <w:szCs w:val="26"/>
              </w:rPr>
              <w:pPrChange w:id="414" w:author="Ирина Васильевна" w:date="2025-11-14T15:30:00Z">
                <w:pPr>
                  <w:jc w:val="center"/>
                </w:pPr>
              </w:pPrChange>
            </w:pPr>
            <w:del w:id="415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16" w:author="Ирина Васильевна" w:date="2025-11-14T15:30:00Z"/>
                <w:sz w:val="26"/>
                <w:szCs w:val="26"/>
                <w:lang w:val="ru-RU"/>
              </w:rPr>
              <w:pPrChange w:id="417" w:author="Ирина Васильевна" w:date="2025-11-14T15:30:00Z">
                <w:pPr>
                  <w:jc w:val="center"/>
                </w:pPr>
              </w:pPrChange>
            </w:pPr>
            <w:del w:id="418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1 400,0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19" w:author="Ирина Васильевна" w:date="2025-11-14T15:30:00Z"/>
                <w:sz w:val="26"/>
                <w:szCs w:val="26"/>
                <w:lang w:val="ru-RU"/>
              </w:rPr>
              <w:pPrChange w:id="420" w:author="Ирина Васильевна" w:date="2025-11-14T15:30:00Z">
                <w:pPr>
                  <w:jc w:val="center"/>
                </w:pPr>
              </w:pPrChange>
            </w:pPr>
            <w:del w:id="421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0,0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22" w:author="Ирина Васильевна" w:date="2025-11-14T15:30:00Z"/>
                <w:sz w:val="26"/>
                <w:szCs w:val="26"/>
                <w:lang w:val="ru-RU"/>
              </w:rPr>
              <w:pPrChange w:id="423" w:author="Ирина Васильевна" w:date="2025-11-14T15:30:00Z">
                <w:pPr>
                  <w:jc w:val="center"/>
                </w:pPr>
              </w:pPrChange>
            </w:pPr>
            <w:del w:id="424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0,0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25" w:author="Ирина Васильевна" w:date="2025-11-14T15:30:00Z"/>
                <w:sz w:val="26"/>
                <w:szCs w:val="26"/>
                <w:lang w:val="ru-RU"/>
              </w:rPr>
              <w:pPrChange w:id="426" w:author="Ирина Васильевна" w:date="2025-11-14T15:30:00Z">
                <w:pPr>
                  <w:jc w:val="center"/>
                </w:pPr>
              </w:pPrChange>
            </w:pPr>
            <w:del w:id="427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1 400,0</w:delText>
              </w:r>
            </w:del>
          </w:p>
        </w:tc>
      </w:tr>
      <w:tr w:rsidR="00FD5496" w:rsidRPr="002108BC" w:rsidDel="00FF67EC" w:rsidTr="00FD5496">
        <w:trPr>
          <w:trHeight w:val="553"/>
          <w:del w:id="428" w:author="Ирина Васильевна" w:date="2025-11-14T15:30:00Z"/>
        </w:trPr>
        <w:tc>
          <w:tcPr>
            <w:tcW w:w="2127" w:type="dxa"/>
            <w:vMerge/>
            <w:hideMark/>
          </w:tcPr>
          <w:p w:rsidR="00BE1B55" w:rsidRPr="002108BC" w:rsidDel="00FF67EC" w:rsidRDefault="00BE1B55" w:rsidP="00FF67EC">
            <w:pPr>
              <w:ind w:firstLine="9072"/>
              <w:rPr>
                <w:del w:id="429" w:author="Ирина Васильевна" w:date="2025-11-14T15:30:00Z"/>
                <w:sz w:val="26"/>
                <w:szCs w:val="26"/>
              </w:rPr>
              <w:pPrChange w:id="430" w:author="Ирина Васильевна" w:date="2025-11-14T15:30:00Z">
                <w:pPr/>
              </w:pPrChange>
            </w:pPr>
          </w:p>
        </w:tc>
        <w:tc>
          <w:tcPr>
            <w:tcW w:w="2551" w:type="dxa"/>
            <w:vMerge/>
            <w:hideMark/>
          </w:tcPr>
          <w:p w:rsidR="00BE1B55" w:rsidRPr="002108BC" w:rsidDel="00FF67EC" w:rsidRDefault="00BE1B55" w:rsidP="00FF67EC">
            <w:pPr>
              <w:ind w:firstLine="9072"/>
              <w:rPr>
                <w:del w:id="431" w:author="Ирина Васильевна" w:date="2025-11-14T15:30:00Z"/>
                <w:sz w:val="26"/>
                <w:szCs w:val="26"/>
              </w:rPr>
              <w:pPrChange w:id="432" w:author="Ирина Васильевна" w:date="2025-11-14T15:30:00Z">
                <w:pPr/>
              </w:pPrChange>
            </w:pPr>
          </w:p>
        </w:tc>
        <w:tc>
          <w:tcPr>
            <w:tcW w:w="2693" w:type="dxa"/>
            <w:hideMark/>
          </w:tcPr>
          <w:p w:rsidR="00BE1B55" w:rsidRPr="002108BC" w:rsidDel="00FF67EC" w:rsidRDefault="00B840BC" w:rsidP="00FF67EC">
            <w:pPr>
              <w:ind w:firstLine="9072"/>
              <w:rPr>
                <w:del w:id="433" w:author="Ирина Васильевна" w:date="2025-11-14T15:30:00Z"/>
                <w:sz w:val="26"/>
                <w:szCs w:val="26"/>
                <w:lang w:val="ru-RU"/>
              </w:rPr>
              <w:pPrChange w:id="434" w:author="Ирина Васильевна" w:date="2025-11-14T15:30:00Z">
                <w:pPr/>
              </w:pPrChange>
            </w:pPr>
            <w:del w:id="435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>Отдел культуры, по делам молодёжи и спорта</w:delText>
              </w:r>
            </w:del>
          </w:p>
        </w:tc>
        <w:tc>
          <w:tcPr>
            <w:tcW w:w="993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36" w:author="Ирина Васильевна" w:date="2025-11-14T15:30:00Z"/>
                <w:sz w:val="26"/>
                <w:szCs w:val="26"/>
              </w:rPr>
              <w:pPrChange w:id="437" w:author="Ирина Васильевна" w:date="2025-11-14T15:30:00Z">
                <w:pPr>
                  <w:jc w:val="center"/>
                </w:pPr>
              </w:pPrChange>
            </w:pPr>
            <w:del w:id="438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905</w:delText>
              </w:r>
            </w:del>
          </w:p>
        </w:tc>
        <w:tc>
          <w:tcPr>
            <w:tcW w:w="992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39" w:author="Ирина Васильевна" w:date="2025-11-14T15:30:00Z"/>
                <w:sz w:val="26"/>
                <w:szCs w:val="26"/>
              </w:rPr>
              <w:pPrChange w:id="440" w:author="Ирина Васильевна" w:date="2025-11-14T15:30:00Z">
                <w:pPr>
                  <w:jc w:val="center"/>
                </w:pPr>
              </w:pPrChange>
            </w:pPr>
            <w:del w:id="441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850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42" w:author="Ирина Васильевна" w:date="2025-11-14T15:30:00Z"/>
                <w:sz w:val="26"/>
                <w:szCs w:val="26"/>
              </w:rPr>
              <w:pPrChange w:id="443" w:author="Ирина Васильевна" w:date="2025-11-14T15:30:00Z">
                <w:pPr>
                  <w:jc w:val="center"/>
                </w:pPr>
              </w:pPrChange>
            </w:pPr>
            <w:del w:id="444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567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45" w:author="Ирина Васильевна" w:date="2025-11-14T15:30:00Z"/>
                <w:sz w:val="26"/>
                <w:szCs w:val="26"/>
              </w:rPr>
              <w:pPrChange w:id="446" w:author="Ирина Васильевна" w:date="2025-11-14T15:30:00Z">
                <w:pPr>
                  <w:jc w:val="center"/>
                </w:pPr>
              </w:pPrChange>
            </w:pPr>
            <w:del w:id="447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48" w:author="Ирина Васильевна" w:date="2025-11-14T15:30:00Z"/>
                <w:sz w:val="26"/>
                <w:szCs w:val="26"/>
                <w:lang w:val="ru-RU"/>
              </w:rPr>
              <w:pPrChange w:id="449" w:author="Ирина Васильевна" w:date="2025-11-14T15:30:00Z">
                <w:pPr>
                  <w:jc w:val="center"/>
                </w:pPr>
              </w:pPrChange>
            </w:pPr>
            <w:del w:id="450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1 400,0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51" w:author="Ирина Васильевна" w:date="2025-11-14T15:30:00Z"/>
                <w:sz w:val="26"/>
                <w:szCs w:val="26"/>
                <w:lang w:val="ru-RU"/>
              </w:rPr>
              <w:pPrChange w:id="452" w:author="Ирина Васильевна" w:date="2025-11-14T15:30:00Z">
                <w:pPr>
                  <w:jc w:val="center"/>
                </w:pPr>
              </w:pPrChange>
            </w:pPr>
            <w:del w:id="453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0,0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54" w:author="Ирина Васильевна" w:date="2025-11-14T15:30:00Z"/>
                <w:sz w:val="26"/>
                <w:szCs w:val="26"/>
                <w:lang w:val="ru-RU"/>
              </w:rPr>
              <w:pPrChange w:id="455" w:author="Ирина Васильевна" w:date="2025-11-14T15:30:00Z">
                <w:pPr>
                  <w:jc w:val="center"/>
                </w:pPr>
              </w:pPrChange>
            </w:pPr>
            <w:del w:id="456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0,0</w:delText>
              </w:r>
            </w:del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Del="00FF67EC" w:rsidRDefault="00693F03" w:rsidP="00FF67EC">
            <w:pPr>
              <w:ind w:firstLine="9072"/>
              <w:jc w:val="center"/>
              <w:rPr>
                <w:del w:id="457" w:author="Ирина Васильевна" w:date="2025-11-14T15:30:00Z"/>
                <w:sz w:val="26"/>
                <w:szCs w:val="26"/>
                <w:lang w:val="ru-RU"/>
              </w:rPr>
              <w:pPrChange w:id="458" w:author="Ирина Васильевна" w:date="2025-11-14T15:30:00Z">
                <w:pPr>
                  <w:jc w:val="center"/>
                </w:pPr>
              </w:pPrChange>
            </w:pPr>
            <w:del w:id="459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1 400,0</w:delText>
              </w:r>
            </w:del>
          </w:p>
        </w:tc>
      </w:tr>
      <w:tr w:rsidR="00FD5496" w:rsidRPr="002108BC" w:rsidDel="00FF67EC" w:rsidTr="00FD5496">
        <w:trPr>
          <w:trHeight w:val="962"/>
          <w:del w:id="460" w:author="Ирина Васильевна" w:date="2025-11-14T15:30:00Z"/>
        </w:trPr>
        <w:tc>
          <w:tcPr>
            <w:tcW w:w="2127" w:type="dxa"/>
            <w:vMerge w:val="restart"/>
            <w:hideMark/>
          </w:tcPr>
          <w:p w:rsidR="00BE1B55" w:rsidRPr="002108BC" w:rsidDel="00FF67EC" w:rsidRDefault="00BE1B55" w:rsidP="00FF67EC">
            <w:pPr>
              <w:ind w:firstLine="9072"/>
              <w:rPr>
                <w:del w:id="461" w:author="Ирина Васильевна" w:date="2025-11-14T15:30:00Z"/>
                <w:sz w:val="26"/>
                <w:szCs w:val="26"/>
              </w:rPr>
              <w:pPrChange w:id="462" w:author="Ирина Васильевна" w:date="2025-11-14T15:30:00Z">
                <w:pPr/>
              </w:pPrChange>
            </w:pPr>
            <w:del w:id="463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lastRenderedPageBreak/>
                <w:delText>Подпрограмма 2</w:delText>
              </w:r>
            </w:del>
          </w:p>
        </w:tc>
        <w:tc>
          <w:tcPr>
            <w:tcW w:w="2551" w:type="dxa"/>
            <w:vMerge w:val="restart"/>
            <w:hideMark/>
          </w:tcPr>
          <w:p w:rsidR="00BE1B55" w:rsidRPr="002108BC" w:rsidDel="00FF67EC" w:rsidRDefault="00A352CC" w:rsidP="00FF67EC">
            <w:pPr>
              <w:ind w:firstLine="9072"/>
              <w:rPr>
                <w:del w:id="464" w:author="Ирина Васильевна" w:date="2025-11-14T15:30:00Z"/>
                <w:sz w:val="26"/>
                <w:szCs w:val="26"/>
                <w:lang w:val="ru-RU"/>
              </w:rPr>
              <w:pPrChange w:id="465" w:author="Ирина Васильевна" w:date="2025-11-14T15:30:00Z">
                <w:pPr/>
              </w:pPrChange>
            </w:pPr>
            <w:del w:id="466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Обеспечение реализации муниципальной программы</w:delText>
              </w:r>
            </w:del>
          </w:p>
        </w:tc>
        <w:tc>
          <w:tcPr>
            <w:tcW w:w="2693" w:type="dxa"/>
            <w:hideMark/>
          </w:tcPr>
          <w:p w:rsidR="00BE1B55" w:rsidRPr="002108BC" w:rsidDel="00FF67EC" w:rsidRDefault="00BE1B55" w:rsidP="00FF67EC">
            <w:pPr>
              <w:ind w:firstLine="9072"/>
              <w:rPr>
                <w:del w:id="467" w:author="Ирина Васильевна" w:date="2025-11-14T15:30:00Z"/>
                <w:sz w:val="26"/>
                <w:szCs w:val="26"/>
                <w:lang w:val="ru-RU"/>
              </w:rPr>
              <w:pPrChange w:id="468" w:author="Ирина Васильевна" w:date="2025-11-14T15:30:00Z">
                <w:pPr/>
              </w:pPrChange>
            </w:pPr>
            <w:del w:id="469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>Всего расходные обязательства по подпрограмме,                                       в том числе:</w:delText>
              </w:r>
            </w:del>
          </w:p>
        </w:tc>
        <w:tc>
          <w:tcPr>
            <w:tcW w:w="993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70" w:author="Ирина Васильевна" w:date="2025-11-14T15:30:00Z"/>
                <w:sz w:val="26"/>
                <w:szCs w:val="26"/>
              </w:rPr>
              <w:pPrChange w:id="471" w:author="Ирина Васильевна" w:date="2025-11-14T15:30:00Z">
                <w:pPr>
                  <w:jc w:val="center"/>
                </w:pPr>
              </w:pPrChange>
            </w:pPr>
            <w:del w:id="472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992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73" w:author="Ирина Васильевна" w:date="2025-11-14T15:30:00Z"/>
                <w:sz w:val="26"/>
                <w:szCs w:val="26"/>
              </w:rPr>
              <w:pPrChange w:id="474" w:author="Ирина Васильевна" w:date="2025-11-14T15:30:00Z">
                <w:pPr>
                  <w:jc w:val="center"/>
                </w:pPr>
              </w:pPrChange>
            </w:pPr>
            <w:del w:id="475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850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76" w:author="Ирина Васильевна" w:date="2025-11-14T15:30:00Z"/>
                <w:sz w:val="26"/>
                <w:szCs w:val="26"/>
              </w:rPr>
              <w:pPrChange w:id="477" w:author="Ирина Васильевна" w:date="2025-11-14T15:30:00Z">
                <w:pPr>
                  <w:jc w:val="center"/>
                </w:pPr>
              </w:pPrChange>
            </w:pPr>
            <w:del w:id="478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567" w:type="dxa"/>
            <w:noWrap/>
            <w:vAlign w:val="center"/>
            <w:hideMark/>
          </w:tcPr>
          <w:p w:rsidR="00BE1B55" w:rsidRPr="002108BC" w:rsidDel="00FF67EC" w:rsidRDefault="00BE1B55" w:rsidP="00FF67EC">
            <w:pPr>
              <w:ind w:firstLine="9072"/>
              <w:jc w:val="center"/>
              <w:rPr>
                <w:del w:id="479" w:author="Ирина Васильевна" w:date="2025-11-14T15:30:00Z"/>
                <w:sz w:val="26"/>
                <w:szCs w:val="26"/>
              </w:rPr>
              <w:pPrChange w:id="480" w:author="Ирина Васильевна" w:date="2025-11-14T15:30:00Z">
                <w:pPr>
                  <w:jc w:val="center"/>
                </w:pPr>
              </w:pPrChange>
            </w:pPr>
            <w:del w:id="481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1134" w:type="dxa"/>
            <w:noWrap/>
            <w:vAlign w:val="center"/>
          </w:tcPr>
          <w:p w:rsidR="00BE1B55" w:rsidRPr="002108BC" w:rsidDel="00FF67EC" w:rsidRDefault="00523F05" w:rsidP="00FF67EC">
            <w:pPr>
              <w:ind w:firstLine="9072"/>
              <w:jc w:val="center"/>
              <w:rPr>
                <w:del w:id="482" w:author="Ирина Васильевна" w:date="2025-11-14T15:30:00Z"/>
                <w:sz w:val="26"/>
                <w:szCs w:val="26"/>
                <w:lang w:val="ru-RU"/>
              </w:rPr>
              <w:pPrChange w:id="483" w:author="Ирина Васильевна" w:date="2025-11-14T15:30:00Z">
                <w:pPr>
                  <w:jc w:val="center"/>
                </w:pPr>
              </w:pPrChange>
            </w:pPr>
            <w:del w:id="484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34 483,1</w:delText>
              </w:r>
            </w:del>
          </w:p>
        </w:tc>
        <w:tc>
          <w:tcPr>
            <w:tcW w:w="1134" w:type="dxa"/>
            <w:noWrap/>
            <w:vAlign w:val="center"/>
          </w:tcPr>
          <w:p w:rsidR="00BE1B55" w:rsidRPr="002108BC" w:rsidDel="00FF67EC" w:rsidRDefault="00523F05" w:rsidP="00FF67EC">
            <w:pPr>
              <w:ind w:firstLine="9072"/>
              <w:jc w:val="center"/>
              <w:rPr>
                <w:del w:id="485" w:author="Ирина Васильевна" w:date="2025-11-14T15:30:00Z"/>
                <w:sz w:val="26"/>
                <w:szCs w:val="26"/>
                <w:lang w:val="ru-RU"/>
              </w:rPr>
              <w:pPrChange w:id="486" w:author="Ирина Васильевна" w:date="2025-11-14T15:30:00Z">
                <w:pPr>
                  <w:jc w:val="center"/>
                </w:pPr>
              </w:pPrChange>
            </w:pPr>
            <w:del w:id="487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32 845,1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BE1B55" w:rsidRPr="002108BC" w:rsidDel="00FF67EC" w:rsidRDefault="00523F05" w:rsidP="00FF67EC">
            <w:pPr>
              <w:ind w:firstLine="9072"/>
              <w:jc w:val="center"/>
              <w:rPr>
                <w:del w:id="488" w:author="Ирина Васильевна" w:date="2025-11-14T15:30:00Z"/>
                <w:sz w:val="26"/>
                <w:szCs w:val="26"/>
                <w:lang w:val="ru-RU"/>
              </w:rPr>
              <w:pPrChange w:id="489" w:author="Ирина Васильевна" w:date="2025-11-14T15:30:00Z">
                <w:pPr>
                  <w:jc w:val="center"/>
                </w:pPr>
              </w:pPrChange>
            </w:pPr>
            <w:del w:id="490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30 845,1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BE1B55" w:rsidRPr="002108BC" w:rsidDel="00FF67EC" w:rsidRDefault="00523F05" w:rsidP="00FF67EC">
            <w:pPr>
              <w:ind w:firstLine="9072"/>
              <w:jc w:val="center"/>
              <w:rPr>
                <w:del w:id="491" w:author="Ирина Васильевна" w:date="2025-11-14T15:30:00Z"/>
                <w:sz w:val="26"/>
                <w:szCs w:val="26"/>
                <w:lang w:val="ru-RU"/>
              </w:rPr>
              <w:pPrChange w:id="492" w:author="Ирина Васильевна" w:date="2025-11-14T15:30:00Z">
                <w:pPr>
                  <w:jc w:val="center"/>
                </w:pPr>
              </w:pPrChange>
            </w:pPr>
            <w:del w:id="493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98 173,3</w:delText>
              </w:r>
            </w:del>
          </w:p>
        </w:tc>
      </w:tr>
      <w:tr w:rsidR="00FD5496" w:rsidRPr="002108BC" w:rsidDel="00FF67EC" w:rsidTr="00FD5496">
        <w:trPr>
          <w:trHeight w:val="561"/>
          <w:del w:id="494" w:author="Ирина Васильевна" w:date="2025-11-14T15:30:00Z"/>
        </w:trPr>
        <w:tc>
          <w:tcPr>
            <w:tcW w:w="2127" w:type="dxa"/>
            <w:vMerge/>
            <w:hideMark/>
          </w:tcPr>
          <w:p w:rsidR="00A13E3F" w:rsidRPr="002108BC" w:rsidDel="00FF67EC" w:rsidRDefault="00A13E3F" w:rsidP="00FF67EC">
            <w:pPr>
              <w:ind w:firstLine="9072"/>
              <w:rPr>
                <w:del w:id="495" w:author="Ирина Васильевна" w:date="2025-11-14T15:30:00Z"/>
                <w:sz w:val="26"/>
                <w:szCs w:val="26"/>
              </w:rPr>
              <w:pPrChange w:id="496" w:author="Ирина Васильевна" w:date="2025-11-14T15:30:00Z">
                <w:pPr/>
              </w:pPrChange>
            </w:pPr>
          </w:p>
        </w:tc>
        <w:tc>
          <w:tcPr>
            <w:tcW w:w="2551" w:type="dxa"/>
            <w:vMerge/>
            <w:hideMark/>
          </w:tcPr>
          <w:p w:rsidR="00A13E3F" w:rsidRPr="002108BC" w:rsidDel="00FF67EC" w:rsidRDefault="00A13E3F" w:rsidP="00FF67EC">
            <w:pPr>
              <w:ind w:firstLine="9072"/>
              <w:rPr>
                <w:del w:id="497" w:author="Ирина Васильевна" w:date="2025-11-14T15:30:00Z"/>
                <w:sz w:val="26"/>
                <w:szCs w:val="26"/>
              </w:rPr>
              <w:pPrChange w:id="498" w:author="Ирина Васильевна" w:date="2025-11-14T15:30:00Z">
                <w:pPr/>
              </w:pPrChange>
            </w:pPr>
          </w:p>
        </w:tc>
        <w:tc>
          <w:tcPr>
            <w:tcW w:w="2693" w:type="dxa"/>
            <w:hideMark/>
          </w:tcPr>
          <w:p w:rsidR="00A13E3F" w:rsidRPr="002108BC" w:rsidDel="00FF67EC" w:rsidRDefault="00A13E3F" w:rsidP="00FF67EC">
            <w:pPr>
              <w:ind w:firstLine="9072"/>
              <w:rPr>
                <w:del w:id="499" w:author="Ирина Васильевна" w:date="2025-11-14T15:30:00Z"/>
                <w:sz w:val="26"/>
                <w:szCs w:val="26"/>
                <w:lang w:val="ru-RU"/>
              </w:rPr>
              <w:pPrChange w:id="500" w:author="Ирина Васильевна" w:date="2025-11-14T15:30:00Z">
                <w:pPr/>
              </w:pPrChange>
            </w:pPr>
            <w:del w:id="501" w:author="Ирина Васильевна" w:date="2025-11-14T15:30:00Z">
              <w:r w:rsidRPr="002108BC" w:rsidDel="00FF67EC">
                <w:rPr>
                  <w:sz w:val="26"/>
                  <w:szCs w:val="26"/>
                  <w:lang w:val="ru-RU"/>
                </w:rPr>
                <w:delText>Отдел культуры, по делам молодёжи и спорта</w:delText>
              </w:r>
            </w:del>
          </w:p>
        </w:tc>
        <w:tc>
          <w:tcPr>
            <w:tcW w:w="993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502" w:author="Ирина Васильевна" w:date="2025-11-14T15:30:00Z"/>
                <w:sz w:val="26"/>
                <w:szCs w:val="26"/>
              </w:rPr>
              <w:pPrChange w:id="503" w:author="Ирина Васильевна" w:date="2025-11-14T15:30:00Z">
                <w:pPr>
                  <w:jc w:val="center"/>
                </w:pPr>
              </w:pPrChange>
            </w:pPr>
            <w:del w:id="504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905</w:delText>
              </w:r>
            </w:del>
          </w:p>
        </w:tc>
        <w:tc>
          <w:tcPr>
            <w:tcW w:w="992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505" w:author="Ирина Васильевна" w:date="2025-11-14T15:30:00Z"/>
                <w:sz w:val="26"/>
                <w:szCs w:val="26"/>
              </w:rPr>
              <w:pPrChange w:id="506" w:author="Ирина Васильевна" w:date="2025-11-14T15:30:00Z">
                <w:pPr>
                  <w:jc w:val="center"/>
                </w:pPr>
              </w:pPrChange>
            </w:pPr>
            <w:del w:id="507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850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508" w:author="Ирина Васильевна" w:date="2025-11-14T15:30:00Z"/>
                <w:sz w:val="26"/>
                <w:szCs w:val="26"/>
              </w:rPr>
              <w:pPrChange w:id="509" w:author="Ирина Васильевна" w:date="2025-11-14T15:30:00Z">
                <w:pPr>
                  <w:jc w:val="center"/>
                </w:pPr>
              </w:pPrChange>
            </w:pPr>
            <w:del w:id="510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567" w:type="dxa"/>
            <w:noWrap/>
            <w:vAlign w:val="center"/>
            <w:hideMark/>
          </w:tcPr>
          <w:p w:rsidR="00A13E3F" w:rsidRPr="002108BC" w:rsidDel="00FF67EC" w:rsidRDefault="00A13E3F" w:rsidP="00FF67EC">
            <w:pPr>
              <w:ind w:firstLine="9072"/>
              <w:jc w:val="center"/>
              <w:rPr>
                <w:del w:id="511" w:author="Ирина Васильевна" w:date="2025-11-14T15:30:00Z"/>
                <w:sz w:val="26"/>
                <w:szCs w:val="26"/>
              </w:rPr>
              <w:pPrChange w:id="512" w:author="Ирина Васильевна" w:date="2025-11-14T15:30:00Z">
                <w:pPr>
                  <w:jc w:val="center"/>
                </w:pPr>
              </w:pPrChange>
            </w:pPr>
            <w:del w:id="513" w:author="Ирина Васильевна" w:date="2025-11-14T15:30:00Z">
              <w:r w:rsidRPr="002108BC" w:rsidDel="00FF67EC">
                <w:rPr>
                  <w:sz w:val="26"/>
                  <w:szCs w:val="26"/>
                </w:rPr>
                <w:delText>Х</w:delText>
              </w:r>
            </w:del>
          </w:p>
        </w:tc>
        <w:tc>
          <w:tcPr>
            <w:tcW w:w="1134" w:type="dxa"/>
            <w:noWrap/>
            <w:vAlign w:val="center"/>
          </w:tcPr>
          <w:p w:rsidR="00A13E3F" w:rsidRPr="002108BC" w:rsidDel="00FF67EC" w:rsidRDefault="00523F05" w:rsidP="00FF67EC">
            <w:pPr>
              <w:ind w:firstLine="9072"/>
              <w:jc w:val="center"/>
              <w:rPr>
                <w:del w:id="514" w:author="Ирина Васильевна" w:date="2025-11-14T15:30:00Z"/>
                <w:sz w:val="26"/>
                <w:szCs w:val="26"/>
                <w:lang w:val="ru-RU"/>
              </w:rPr>
              <w:pPrChange w:id="515" w:author="Ирина Васильевна" w:date="2025-11-14T15:30:00Z">
                <w:pPr>
                  <w:jc w:val="center"/>
                </w:pPr>
              </w:pPrChange>
            </w:pPr>
            <w:del w:id="516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34 483,1</w:delText>
              </w:r>
            </w:del>
          </w:p>
        </w:tc>
        <w:tc>
          <w:tcPr>
            <w:tcW w:w="1134" w:type="dxa"/>
            <w:noWrap/>
            <w:vAlign w:val="center"/>
          </w:tcPr>
          <w:p w:rsidR="00A13E3F" w:rsidRPr="002108BC" w:rsidDel="00FF67EC" w:rsidRDefault="00523F05" w:rsidP="00FF67EC">
            <w:pPr>
              <w:ind w:firstLine="9072"/>
              <w:jc w:val="center"/>
              <w:rPr>
                <w:del w:id="517" w:author="Ирина Васильевна" w:date="2025-11-14T15:30:00Z"/>
                <w:sz w:val="26"/>
                <w:szCs w:val="26"/>
                <w:lang w:val="ru-RU"/>
              </w:rPr>
              <w:pPrChange w:id="518" w:author="Ирина Васильевна" w:date="2025-11-14T15:30:00Z">
                <w:pPr>
                  <w:jc w:val="center"/>
                </w:pPr>
              </w:pPrChange>
            </w:pPr>
            <w:del w:id="519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32 845,1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A13E3F" w:rsidRPr="002108BC" w:rsidDel="00FF67EC" w:rsidRDefault="00523F05" w:rsidP="00FF67EC">
            <w:pPr>
              <w:ind w:firstLine="9072"/>
              <w:jc w:val="center"/>
              <w:rPr>
                <w:del w:id="520" w:author="Ирина Васильевна" w:date="2025-11-14T15:30:00Z"/>
                <w:sz w:val="26"/>
                <w:szCs w:val="26"/>
                <w:lang w:val="ru-RU"/>
              </w:rPr>
              <w:pPrChange w:id="521" w:author="Ирина Васильевна" w:date="2025-11-14T15:30:00Z">
                <w:pPr>
                  <w:jc w:val="center"/>
                </w:pPr>
              </w:pPrChange>
            </w:pPr>
            <w:del w:id="522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30 845,1</w:delText>
              </w:r>
            </w:del>
          </w:p>
        </w:tc>
        <w:tc>
          <w:tcPr>
            <w:tcW w:w="1134" w:type="dxa"/>
            <w:noWrap/>
            <w:vAlign w:val="center"/>
          </w:tcPr>
          <w:p w:rsidR="00A13E3F" w:rsidRPr="002108BC" w:rsidDel="00FF67EC" w:rsidRDefault="00523F05" w:rsidP="00FF67EC">
            <w:pPr>
              <w:ind w:firstLine="9072"/>
              <w:jc w:val="center"/>
              <w:rPr>
                <w:del w:id="523" w:author="Ирина Васильевна" w:date="2025-11-14T15:30:00Z"/>
                <w:sz w:val="26"/>
                <w:szCs w:val="26"/>
                <w:lang w:val="ru-RU"/>
              </w:rPr>
              <w:pPrChange w:id="524" w:author="Ирина Васильевна" w:date="2025-11-14T15:30:00Z">
                <w:pPr>
                  <w:jc w:val="center"/>
                </w:pPr>
              </w:pPrChange>
            </w:pPr>
            <w:del w:id="525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98 173,3</w:delText>
              </w:r>
            </w:del>
          </w:p>
        </w:tc>
      </w:tr>
    </w:tbl>
    <w:p w:rsidR="002108BC" w:rsidRP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26" w:author="Ирина Васильевна" w:date="2025-11-14T15:30:00Z"/>
          <w:rFonts w:ascii="Times New Roman" w:hAnsi="Times New Roman" w:cs="Times New Roman"/>
          <w:sz w:val="26"/>
          <w:szCs w:val="26"/>
        </w:rPr>
        <w:pPrChange w:id="527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RP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28" w:author="Ирина Васильевна" w:date="2025-11-14T15:30:00Z"/>
          <w:rFonts w:ascii="Times New Roman" w:hAnsi="Times New Roman" w:cs="Times New Roman"/>
          <w:sz w:val="26"/>
          <w:szCs w:val="26"/>
        </w:rPr>
        <w:pPrChange w:id="529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30" w:author="Ирина Васильевна" w:date="2025-11-14T15:30:00Z"/>
          <w:rFonts w:ascii="Times New Roman" w:hAnsi="Times New Roman" w:cs="Times New Roman"/>
          <w:sz w:val="26"/>
          <w:szCs w:val="26"/>
        </w:rPr>
        <w:pPrChange w:id="531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FD5496" w:rsidDel="00FF67EC" w:rsidRDefault="00FD5496" w:rsidP="00FF67EC">
      <w:pPr>
        <w:pStyle w:val="ConsPlusNormal"/>
        <w:widowControl/>
        <w:ind w:left="9072" w:firstLine="9072"/>
        <w:jc w:val="left"/>
        <w:outlineLvl w:val="2"/>
        <w:rPr>
          <w:del w:id="532" w:author="Ирина Васильевна" w:date="2025-11-14T15:30:00Z"/>
          <w:rFonts w:ascii="Times New Roman" w:hAnsi="Times New Roman" w:cs="Times New Roman"/>
          <w:sz w:val="26"/>
          <w:szCs w:val="26"/>
        </w:rPr>
        <w:pPrChange w:id="533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FD5496" w:rsidDel="00FF67EC" w:rsidRDefault="00FD5496" w:rsidP="00FF67EC">
      <w:pPr>
        <w:pStyle w:val="ConsPlusNormal"/>
        <w:widowControl/>
        <w:ind w:left="9072" w:firstLine="9072"/>
        <w:jc w:val="left"/>
        <w:outlineLvl w:val="2"/>
        <w:rPr>
          <w:del w:id="534" w:author="Ирина Васильевна" w:date="2025-11-14T15:30:00Z"/>
          <w:rFonts w:ascii="Times New Roman" w:hAnsi="Times New Roman" w:cs="Times New Roman"/>
          <w:sz w:val="26"/>
          <w:szCs w:val="26"/>
        </w:rPr>
        <w:pPrChange w:id="535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FD5496" w:rsidDel="00FF67EC" w:rsidRDefault="00FD5496" w:rsidP="00FF67EC">
      <w:pPr>
        <w:pStyle w:val="ConsPlusNormal"/>
        <w:widowControl/>
        <w:ind w:left="9072" w:firstLine="9072"/>
        <w:jc w:val="left"/>
        <w:outlineLvl w:val="2"/>
        <w:rPr>
          <w:del w:id="536" w:author="Ирина Васильевна" w:date="2025-11-14T15:30:00Z"/>
          <w:rFonts w:ascii="Times New Roman" w:hAnsi="Times New Roman" w:cs="Times New Roman"/>
          <w:sz w:val="26"/>
          <w:szCs w:val="26"/>
        </w:rPr>
        <w:pPrChange w:id="537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FD5496" w:rsidDel="00FF67EC" w:rsidRDefault="00FD5496" w:rsidP="00FF67EC">
      <w:pPr>
        <w:pStyle w:val="ConsPlusNormal"/>
        <w:widowControl/>
        <w:ind w:left="9072" w:firstLine="9072"/>
        <w:jc w:val="left"/>
        <w:outlineLvl w:val="2"/>
        <w:rPr>
          <w:del w:id="538" w:author="Ирина Васильевна" w:date="2025-11-14T15:30:00Z"/>
          <w:rFonts w:ascii="Times New Roman" w:hAnsi="Times New Roman" w:cs="Times New Roman"/>
          <w:sz w:val="26"/>
          <w:szCs w:val="26"/>
        </w:rPr>
        <w:pPrChange w:id="539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FD5496" w:rsidRPr="002108BC" w:rsidDel="00FF67EC" w:rsidRDefault="00FD5496" w:rsidP="00FF67EC">
      <w:pPr>
        <w:pStyle w:val="ConsPlusNormal"/>
        <w:widowControl/>
        <w:ind w:left="9072" w:firstLine="9072"/>
        <w:jc w:val="left"/>
        <w:outlineLvl w:val="2"/>
        <w:rPr>
          <w:del w:id="540" w:author="Ирина Васильевна" w:date="2025-11-14T15:30:00Z"/>
          <w:rFonts w:ascii="Times New Roman" w:hAnsi="Times New Roman" w:cs="Times New Roman"/>
          <w:sz w:val="26"/>
          <w:szCs w:val="26"/>
        </w:rPr>
        <w:pPrChange w:id="541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RP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42" w:author="Ирина Васильевна" w:date="2025-11-14T15:30:00Z"/>
          <w:rFonts w:ascii="Times New Roman" w:hAnsi="Times New Roman" w:cs="Times New Roman"/>
          <w:sz w:val="26"/>
          <w:szCs w:val="26"/>
        </w:rPr>
        <w:pPrChange w:id="543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44" w:author="Ирина Васильевна" w:date="2025-11-14T15:30:00Z"/>
          <w:rFonts w:ascii="Times New Roman" w:hAnsi="Times New Roman" w:cs="Times New Roman"/>
          <w:sz w:val="26"/>
          <w:szCs w:val="26"/>
        </w:rPr>
        <w:pPrChange w:id="545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A352CC" w:rsidRPr="002108BC" w:rsidDel="00FF67EC" w:rsidRDefault="00A352CC" w:rsidP="00FF67EC">
      <w:pPr>
        <w:pStyle w:val="ConsPlusNormal"/>
        <w:widowControl/>
        <w:ind w:left="9072" w:firstLine="9072"/>
        <w:jc w:val="left"/>
        <w:outlineLvl w:val="2"/>
        <w:rPr>
          <w:del w:id="546" w:author="Ирина Васильевна" w:date="2025-11-14T15:30:00Z"/>
          <w:rFonts w:ascii="Times New Roman" w:hAnsi="Times New Roman" w:cs="Times New Roman"/>
          <w:sz w:val="26"/>
          <w:szCs w:val="26"/>
        </w:rPr>
        <w:pPrChange w:id="547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48" w:author="Ирина Васильевна" w:date="2025-11-14T15:30:00Z"/>
          <w:rFonts w:ascii="Times New Roman" w:hAnsi="Times New Roman" w:cs="Times New Roman"/>
          <w:sz w:val="26"/>
          <w:szCs w:val="26"/>
        </w:rPr>
        <w:pPrChange w:id="549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50" w:author="Ирина Васильевна" w:date="2025-11-14T15:30:00Z"/>
          <w:rFonts w:ascii="Times New Roman" w:hAnsi="Times New Roman" w:cs="Times New Roman"/>
          <w:sz w:val="26"/>
          <w:szCs w:val="26"/>
        </w:rPr>
        <w:pPrChange w:id="551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52" w:author="Ирина Васильевна" w:date="2025-11-14T15:30:00Z"/>
          <w:rFonts w:ascii="Times New Roman" w:hAnsi="Times New Roman" w:cs="Times New Roman"/>
          <w:sz w:val="26"/>
          <w:szCs w:val="26"/>
        </w:rPr>
        <w:pPrChange w:id="553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2108BC" w:rsidDel="00FF67EC" w:rsidRDefault="002108BC" w:rsidP="00FF67EC">
      <w:pPr>
        <w:pStyle w:val="ConsPlusNormal"/>
        <w:widowControl/>
        <w:ind w:left="9072" w:firstLine="9072"/>
        <w:jc w:val="left"/>
        <w:outlineLvl w:val="2"/>
        <w:rPr>
          <w:del w:id="554" w:author="Ирина Васильевна" w:date="2025-11-14T15:30:00Z"/>
          <w:rFonts w:ascii="Times New Roman" w:hAnsi="Times New Roman" w:cs="Times New Roman"/>
          <w:sz w:val="26"/>
          <w:szCs w:val="26"/>
        </w:rPr>
        <w:pPrChange w:id="555" w:author="Ирина Васильевна" w:date="2025-11-14T15:30:00Z">
          <w:pPr>
            <w:pStyle w:val="ConsPlusNormal"/>
            <w:widowControl/>
            <w:ind w:left="9072" w:firstLine="0"/>
            <w:jc w:val="left"/>
            <w:outlineLvl w:val="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56" w:author="Ирина Васильевна" w:date="2025-11-14T15:30:00Z"/>
          <w:sz w:val="26"/>
          <w:szCs w:val="26"/>
          <w:lang w:val="ru-RU"/>
        </w:rPr>
        <w:pPrChange w:id="557" w:author="Ирина Васильевна" w:date="2025-11-14T15:30:00Z">
          <w:pPr>
            <w:pStyle w:val="aa"/>
            <w:ind w:left="907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58" w:author="Ирина Васильевна" w:date="2025-11-14T15:30:00Z"/>
          <w:sz w:val="26"/>
          <w:szCs w:val="26"/>
          <w:lang w:val="ru-RU"/>
        </w:rPr>
        <w:pPrChange w:id="559" w:author="Ирина Васильевна" w:date="2025-11-14T15:30:00Z">
          <w:pPr>
            <w:pStyle w:val="aa"/>
            <w:ind w:left="907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60" w:author="Ирина Васильевна" w:date="2025-11-14T15:30:00Z"/>
          <w:sz w:val="26"/>
          <w:szCs w:val="26"/>
          <w:lang w:val="ru-RU"/>
        </w:rPr>
        <w:pPrChange w:id="561" w:author="Ирина Васильевна" w:date="2025-11-14T15:30:00Z">
          <w:pPr>
            <w:pStyle w:val="aa"/>
            <w:ind w:left="907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62" w:author="Ирина Васильевна" w:date="2025-11-14T15:30:00Z"/>
          <w:sz w:val="26"/>
          <w:szCs w:val="26"/>
          <w:lang w:val="ru-RU"/>
        </w:rPr>
        <w:pPrChange w:id="563" w:author="Ирина Васильевна" w:date="2025-11-14T15:30:00Z">
          <w:pPr>
            <w:pStyle w:val="aa"/>
            <w:ind w:left="907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64" w:author="Ирина Васильевна" w:date="2025-11-14T15:30:00Z"/>
          <w:sz w:val="26"/>
          <w:szCs w:val="26"/>
          <w:lang w:val="ru-RU"/>
        </w:rPr>
        <w:pPrChange w:id="565" w:author="Ирина Васильевна" w:date="2025-11-14T15:30:00Z">
          <w:pPr>
            <w:pStyle w:val="aa"/>
            <w:ind w:left="907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66" w:author="Ирина Васильевна" w:date="2025-11-14T15:30:00Z"/>
          <w:sz w:val="26"/>
          <w:szCs w:val="26"/>
          <w:lang w:val="ru-RU"/>
        </w:rPr>
        <w:pPrChange w:id="567" w:author="Ирина Васильевна" w:date="2025-11-14T15:30:00Z">
          <w:pPr>
            <w:pStyle w:val="aa"/>
            <w:ind w:left="9072"/>
          </w:pPr>
        </w:pPrChange>
      </w:pPr>
    </w:p>
    <w:p w:rsidR="00523F05" w:rsidDel="00FF67EC" w:rsidRDefault="00523F05" w:rsidP="00FF67EC">
      <w:pPr>
        <w:pStyle w:val="aa"/>
        <w:ind w:left="9072" w:firstLine="9072"/>
        <w:rPr>
          <w:del w:id="568" w:author="Ирина Васильевна" w:date="2025-11-14T15:30:00Z"/>
          <w:sz w:val="26"/>
          <w:szCs w:val="26"/>
          <w:lang w:val="ru-RU"/>
        </w:rPr>
        <w:pPrChange w:id="569" w:author="Ирина Васильевна" w:date="2025-11-14T15:30:00Z">
          <w:pPr>
            <w:pStyle w:val="aa"/>
            <w:ind w:left="9072"/>
          </w:pPr>
        </w:pPrChange>
      </w:pPr>
    </w:p>
    <w:p w:rsidR="009202AF" w:rsidRPr="00727371" w:rsidDel="00FF67EC" w:rsidRDefault="009202AF" w:rsidP="00FF67EC">
      <w:pPr>
        <w:pStyle w:val="aa"/>
        <w:ind w:left="9072" w:firstLine="9072"/>
        <w:rPr>
          <w:del w:id="570" w:author="Ирина Васильевна" w:date="2025-11-14T15:30:00Z"/>
          <w:sz w:val="26"/>
          <w:szCs w:val="26"/>
          <w:lang w:val="ru-RU"/>
        </w:rPr>
        <w:pPrChange w:id="571" w:author="Ирина Васильевна" w:date="2025-11-14T15:30:00Z">
          <w:pPr>
            <w:pStyle w:val="aa"/>
            <w:ind w:left="9072"/>
          </w:pPr>
        </w:pPrChange>
      </w:pPr>
      <w:del w:id="572" w:author="Ирина Васильевна" w:date="2025-11-14T15:30:00Z">
        <w:r w:rsidRPr="00727371" w:rsidDel="00FF67EC">
          <w:rPr>
            <w:sz w:val="26"/>
            <w:szCs w:val="26"/>
            <w:lang w:val="ru-RU"/>
          </w:rPr>
          <w:lastRenderedPageBreak/>
          <w:delText xml:space="preserve">Приложение </w:delText>
        </w:r>
        <w:r w:rsidR="00BE1B55" w:rsidRPr="00727371" w:rsidDel="00FF67EC">
          <w:rPr>
            <w:sz w:val="26"/>
            <w:szCs w:val="26"/>
            <w:lang w:val="ru-RU"/>
          </w:rPr>
          <w:delText xml:space="preserve">№ </w:delText>
        </w:r>
        <w:r w:rsidRPr="00727371" w:rsidDel="00FF67EC">
          <w:rPr>
            <w:sz w:val="26"/>
            <w:szCs w:val="26"/>
            <w:lang w:val="ru-RU"/>
          </w:rPr>
          <w:delText>2</w:delText>
        </w:r>
      </w:del>
    </w:p>
    <w:p w:rsidR="009202AF" w:rsidRPr="00727371" w:rsidDel="00FF67EC" w:rsidRDefault="009202AF" w:rsidP="00FF67EC">
      <w:pPr>
        <w:pStyle w:val="aa"/>
        <w:ind w:left="9072" w:firstLine="9072"/>
        <w:rPr>
          <w:del w:id="573" w:author="Ирина Васильевна" w:date="2025-11-14T15:30:00Z"/>
          <w:sz w:val="26"/>
          <w:szCs w:val="26"/>
          <w:lang w:val="ru-RU"/>
        </w:rPr>
        <w:pPrChange w:id="574" w:author="Ирина Васильевна" w:date="2025-11-14T15:30:00Z">
          <w:pPr>
            <w:pStyle w:val="aa"/>
            <w:ind w:left="9072"/>
          </w:pPr>
        </w:pPrChange>
      </w:pPr>
      <w:del w:id="575" w:author="Ирина Васильевна" w:date="2025-11-14T15:30:00Z">
        <w:r w:rsidRPr="00727371" w:rsidDel="00FF67EC">
          <w:rPr>
            <w:sz w:val="26"/>
            <w:szCs w:val="26"/>
            <w:lang w:val="ru-RU"/>
          </w:rPr>
          <w:delText>к муниципальной программе</w:delText>
        </w:r>
      </w:del>
    </w:p>
    <w:p w:rsidR="009202AF" w:rsidRPr="00727371" w:rsidDel="00FF67EC" w:rsidRDefault="009202AF" w:rsidP="00FF67EC">
      <w:pPr>
        <w:pStyle w:val="aa"/>
        <w:ind w:left="9072" w:firstLine="9072"/>
        <w:rPr>
          <w:del w:id="576" w:author="Ирина Васильевна" w:date="2025-11-14T15:30:00Z"/>
          <w:sz w:val="26"/>
          <w:szCs w:val="26"/>
          <w:lang w:val="ru-RU"/>
        </w:rPr>
        <w:pPrChange w:id="577" w:author="Ирина Васильевна" w:date="2025-11-14T15:30:00Z">
          <w:pPr>
            <w:pStyle w:val="aa"/>
            <w:ind w:left="9072"/>
          </w:pPr>
        </w:pPrChange>
      </w:pPr>
      <w:del w:id="578" w:author="Ирина Васильевна" w:date="2025-11-14T15:30:00Z">
        <w:r w:rsidRPr="00727371" w:rsidDel="00FF67EC">
          <w:rPr>
            <w:sz w:val="26"/>
            <w:szCs w:val="26"/>
            <w:lang w:val="ru-RU"/>
          </w:rPr>
          <w:delText>«Содействие развитию физической</w:delText>
        </w:r>
        <w:r w:rsidR="00A352CC" w:rsidDel="00FF67EC">
          <w:rPr>
            <w:sz w:val="26"/>
            <w:szCs w:val="26"/>
            <w:lang w:val="ru-RU"/>
          </w:rPr>
          <w:delText xml:space="preserve"> культуры</w:delText>
        </w:r>
      </w:del>
    </w:p>
    <w:p w:rsidR="009202AF" w:rsidRPr="00727371" w:rsidDel="00FF67EC" w:rsidRDefault="009202AF" w:rsidP="00FF67EC">
      <w:pPr>
        <w:pStyle w:val="aa"/>
        <w:ind w:left="9072" w:firstLine="9072"/>
        <w:rPr>
          <w:del w:id="579" w:author="Ирина Васильевна" w:date="2025-11-14T15:30:00Z"/>
          <w:sz w:val="26"/>
          <w:szCs w:val="26"/>
          <w:lang w:val="ru-RU"/>
        </w:rPr>
        <w:pPrChange w:id="580" w:author="Ирина Васильевна" w:date="2025-11-14T15:30:00Z">
          <w:pPr>
            <w:pStyle w:val="aa"/>
            <w:ind w:left="9072"/>
          </w:pPr>
        </w:pPrChange>
      </w:pPr>
      <w:del w:id="581" w:author="Ирина Васильевна" w:date="2025-11-14T15:30:00Z">
        <w:r w:rsidRPr="00727371" w:rsidDel="00FF67EC">
          <w:rPr>
            <w:sz w:val="26"/>
            <w:szCs w:val="26"/>
            <w:lang w:val="ru-RU"/>
          </w:rPr>
          <w:delText>и спорта»</w:delText>
        </w:r>
      </w:del>
    </w:p>
    <w:p w:rsidR="009202AF" w:rsidRPr="00727371" w:rsidDel="00FF67EC" w:rsidRDefault="009202AF" w:rsidP="00FF67EC">
      <w:pPr>
        <w:pStyle w:val="aa"/>
        <w:ind w:firstLine="9072"/>
        <w:jc w:val="center"/>
        <w:rPr>
          <w:del w:id="582" w:author="Ирина Васильевна" w:date="2025-11-14T15:30:00Z"/>
          <w:sz w:val="26"/>
          <w:szCs w:val="26"/>
          <w:lang w:val="ru-RU"/>
        </w:rPr>
        <w:pPrChange w:id="583" w:author="Ирина Васильевна" w:date="2025-11-14T15:30:00Z">
          <w:pPr>
            <w:pStyle w:val="aa"/>
            <w:jc w:val="center"/>
          </w:pPr>
        </w:pPrChange>
      </w:pPr>
    </w:p>
    <w:p w:rsidR="009202AF" w:rsidRPr="00727371" w:rsidDel="00FF67EC" w:rsidRDefault="009202AF" w:rsidP="00FF67EC">
      <w:pPr>
        <w:pStyle w:val="aa"/>
        <w:ind w:firstLine="9072"/>
        <w:jc w:val="center"/>
        <w:rPr>
          <w:del w:id="584" w:author="Ирина Васильевна" w:date="2025-11-14T15:30:00Z"/>
          <w:sz w:val="26"/>
          <w:szCs w:val="26"/>
          <w:lang w:val="ru-RU"/>
        </w:rPr>
        <w:pPrChange w:id="585" w:author="Ирина Васильевна" w:date="2025-11-14T15:30:00Z">
          <w:pPr>
            <w:pStyle w:val="aa"/>
            <w:jc w:val="center"/>
          </w:pPr>
        </w:pPrChange>
      </w:pPr>
      <w:del w:id="586" w:author="Ирина Васильевна" w:date="2025-11-14T15:30:00Z">
        <w:r w:rsidRPr="00727371" w:rsidDel="00FF67EC">
          <w:rPr>
            <w:sz w:val="26"/>
            <w:szCs w:val="26"/>
            <w:lang w:val="ru-RU"/>
          </w:rPr>
          <w:delText>Информация</w:delText>
        </w:r>
      </w:del>
    </w:p>
    <w:p w:rsidR="009202AF" w:rsidRPr="00727371" w:rsidDel="00FF67EC" w:rsidRDefault="009202AF" w:rsidP="00FF67EC">
      <w:pPr>
        <w:pStyle w:val="aa"/>
        <w:ind w:firstLine="9072"/>
        <w:jc w:val="center"/>
        <w:rPr>
          <w:del w:id="587" w:author="Ирина Васильевна" w:date="2025-11-14T15:30:00Z"/>
          <w:sz w:val="26"/>
          <w:szCs w:val="26"/>
          <w:lang w:val="ru-RU"/>
        </w:rPr>
        <w:pPrChange w:id="588" w:author="Ирина Васильевна" w:date="2025-11-14T15:30:00Z">
          <w:pPr>
            <w:pStyle w:val="aa"/>
            <w:jc w:val="center"/>
          </w:pPr>
        </w:pPrChange>
      </w:pPr>
      <w:del w:id="589" w:author="Ирина Васильевна" w:date="2025-11-14T15:30:00Z">
        <w:r w:rsidRPr="00727371" w:rsidDel="00FF67EC">
          <w:rPr>
            <w:sz w:val="26"/>
            <w:szCs w:val="26"/>
            <w:lang w:val="ru-RU"/>
          </w:rPr>
          <w:delText>Об источниках финансирования подпрограмм, отдельных мероприятий программы (средства бюджета</w:delText>
        </w:r>
        <w:r w:rsidR="008D77B4" w:rsidDel="00FF67EC">
          <w:rPr>
            <w:sz w:val="26"/>
            <w:szCs w:val="26"/>
            <w:lang w:val="ru-RU"/>
          </w:rPr>
          <w:delText xml:space="preserve"> округа</w:delText>
        </w:r>
        <w:r w:rsidRPr="00727371" w:rsidDel="00FF67EC">
          <w:rPr>
            <w:sz w:val="26"/>
            <w:szCs w:val="26"/>
            <w:lang w:val="ru-RU"/>
          </w:rPr>
          <w:delText xml:space="preserve">, </w:delText>
        </w:r>
        <w:r w:rsidR="00236D7F" w:rsidRPr="00727371" w:rsidDel="00FF67EC">
          <w:rPr>
            <w:sz w:val="26"/>
            <w:szCs w:val="26"/>
            <w:lang w:val="ru-RU"/>
          </w:rPr>
          <w:delText xml:space="preserve">в том числе </w:delText>
        </w:r>
        <w:r w:rsidRPr="00727371" w:rsidDel="00FF67EC">
          <w:rPr>
            <w:sz w:val="26"/>
            <w:szCs w:val="26"/>
            <w:lang w:val="ru-RU"/>
          </w:rPr>
          <w:delText>средства, поступ</w:delText>
        </w:r>
        <w:r w:rsidR="00236D7F" w:rsidRPr="00727371" w:rsidDel="00FF67EC">
          <w:rPr>
            <w:sz w:val="26"/>
            <w:szCs w:val="26"/>
            <w:lang w:val="ru-RU"/>
          </w:rPr>
          <w:delText>ивш</w:delText>
        </w:r>
        <w:r w:rsidRPr="00727371" w:rsidDel="00FF67EC">
          <w:rPr>
            <w:sz w:val="26"/>
            <w:szCs w:val="26"/>
            <w:lang w:val="ru-RU"/>
          </w:rPr>
          <w:delText>и</w:delText>
        </w:r>
        <w:r w:rsidR="00236D7F" w:rsidRPr="00727371" w:rsidDel="00FF67EC">
          <w:rPr>
            <w:sz w:val="26"/>
            <w:szCs w:val="26"/>
            <w:lang w:val="ru-RU"/>
          </w:rPr>
          <w:delText>е</w:delText>
        </w:r>
        <w:r w:rsidRPr="00727371" w:rsidDel="00FF67EC">
          <w:rPr>
            <w:sz w:val="26"/>
            <w:szCs w:val="26"/>
            <w:lang w:val="ru-RU"/>
          </w:rPr>
          <w:delText xml:space="preserve"> из </w:delText>
        </w:r>
        <w:r w:rsidR="00236D7F" w:rsidRPr="00727371" w:rsidDel="00FF67EC">
          <w:rPr>
            <w:sz w:val="26"/>
            <w:szCs w:val="26"/>
            <w:lang w:val="ru-RU"/>
          </w:rPr>
          <w:delText xml:space="preserve">бюджетов </w:delText>
        </w:r>
        <w:r w:rsidRPr="00727371" w:rsidDel="00FF67EC">
          <w:rPr>
            <w:sz w:val="26"/>
            <w:szCs w:val="26"/>
            <w:lang w:val="ru-RU"/>
          </w:rPr>
          <w:delText>других уровней бюджетной системы)</w:delText>
        </w:r>
      </w:del>
    </w:p>
    <w:p w:rsidR="009202AF" w:rsidRPr="00727371" w:rsidDel="00FF67EC" w:rsidRDefault="009202AF" w:rsidP="00FF67EC">
      <w:pPr>
        <w:pStyle w:val="aa"/>
        <w:ind w:firstLine="9072"/>
        <w:jc w:val="center"/>
        <w:rPr>
          <w:del w:id="590" w:author="Ирина Васильевна" w:date="2025-11-14T15:30:00Z"/>
          <w:lang w:val="ru-RU"/>
        </w:rPr>
        <w:pPrChange w:id="591" w:author="Ирина Васильевна" w:date="2025-11-14T15:30:00Z">
          <w:pPr>
            <w:pStyle w:val="aa"/>
            <w:jc w:val="center"/>
          </w:pPr>
        </w:pPrChange>
      </w:pPr>
    </w:p>
    <w:tbl>
      <w:tblPr>
        <w:tblW w:w="0" w:type="auto"/>
        <w:tblInd w:w="108" w:type="dxa"/>
        <w:tblLook w:val="04A0"/>
      </w:tblPr>
      <w:tblGrid>
        <w:gridCol w:w="3223"/>
        <w:gridCol w:w="3709"/>
        <w:gridCol w:w="3580"/>
        <w:gridCol w:w="1072"/>
        <w:gridCol w:w="1072"/>
        <w:gridCol w:w="1072"/>
        <w:gridCol w:w="1689"/>
      </w:tblGrid>
      <w:tr w:rsidR="00C40638" w:rsidRPr="00C030AA" w:rsidDel="00FF67EC" w:rsidTr="00FD5496">
        <w:trPr>
          <w:trHeight w:val="790"/>
          <w:del w:id="592" w:author="Ирина Васильевна" w:date="2025-11-14T15:30:00Z"/>
        </w:trPr>
        <w:tc>
          <w:tcPr>
            <w:tcW w:w="32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593" w:author="Ирина Васильевна" w:date="2025-11-14T15:30:00Z"/>
                <w:lang w:val="ru-RU"/>
              </w:rPr>
              <w:pPrChange w:id="594" w:author="Ирина Васильевна" w:date="2025-11-14T15:30:00Z">
                <w:pPr/>
              </w:pPrChange>
            </w:pPr>
            <w:del w:id="595" w:author="Ирина Васильевна" w:date="2025-11-14T15:30:00Z">
              <w:r w:rsidRPr="009326BC" w:rsidDel="00FF67EC">
                <w:rPr>
                  <w:lang w:val="ru-RU"/>
                </w:rPr>
                <w:delText xml:space="preserve">Статус </w:delText>
              </w:r>
              <w:r w:rsidR="00236D7F" w:rsidRPr="009326BC" w:rsidDel="00FF67EC">
                <w:rPr>
                  <w:lang w:val="ru-RU"/>
                </w:rPr>
                <w:delText>(муниципальные программы</w:delText>
              </w:r>
              <w:r w:rsidR="00C40638" w:rsidRPr="009326BC" w:rsidDel="00FF67EC">
                <w:rPr>
                  <w:lang w:val="ru-RU"/>
                </w:rPr>
                <w:delText>, подпрограммы)</w:delText>
              </w:r>
            </w:del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596" w:author="Ирина Васильевна" w:date="2025-11-14T15:30:00Z"/>
              </w:rPr>
              <w:pPrChange w:id="597" w:author="Ирина Васильевна" w:date="2025-11-14T15:30:00Z">
                <w:pPr>
                  <w:jc w:val="center"/>
                </w:pPr>
              </w:pPrChange>
            </w:pPr>
            <w:del w:id="598" w:author="Ирина Васильевна" w:date="2025-11-14T15:30:00Z">
              <w:r w:rsidRPr="009326BC" w:rsidDel="00FF67EC">
                <w:delText>Наименование программы, подпрограммы</w:delText>
              </w:r>
            </w:del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599" w:author="Ирина Васильевна" w:date="2025-11-14T15:30:00Z"/>
                <w:lang w:val="ru-RU"/>
              </w:rPr>
              <w:pPrChange w:id="600" w:author="Ирина Васильевна" w:date="2025-11-14T15:30:00Z">
                <w:pPr>
                  <w:jc w:val="center"/>
                </w:pPr>
              </w:pPrChange>
            </w:pPr>
            <w:del w:id="601" w:author="Ирина Васильевна" w:date="2025-11-14T15:30:00Z">
              <w:r w:rsidRPr="009326BC" w:rsidDel="00FF67EC">
                <w:rPr>
                  <w:lang w:val="ru-RU"/>
                </w:rPr>
                <w:delText>Уровень бюджетной системы/ источники финансирования</w:delText>
              </w:r>
            </w:del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202AF" w:rsidRPr="009326BC" w:rsidDel="00FF67EC" w:rsidRDefault="00236D7F" w:rsidP="00FF67EC">
            <w:pPr>
              <w:ind w:firstLine="9072"/>
              <w:jc w:val="center"/>
              <w:rPr>
                <w:del w:id="602" w:author="Ирина Васильевна" w:date="2025-11-14T15:30:00Z"/>
                <w:lang w:val="ru-RU"/>
              </w:rPr>
              <w:pPrChange w:id="603" w:author="Ирина Васильевна" w:date="2025-11-14T15:30:00Z">
                <w:pPr>
                  <w:jc w:val="center"/>
                </w:pPr>
              </w:pPrChange>
            </w:pPr>
            <w:del w:id="604" w:author="Ирина Васильевна" w:date="2025-11-14T15:30:00Z">
              <w:r w:rsidRPr="009326BC" w:rsidDel="00FF67EC">
                <w:rPr>
                  <w:lang w:val="ru-RU"/>
                </w:rPr>
                <w:delText>Оценка р</w:delText>
              </w:r>
              <w:r w:rsidR="009202AF" w:rsidRPr="009326BC" w:rsidDel="00FF67EC">
                <w:rPr>
                  <w:lang w:val="ru-RU"/>
                </w:rPr>
                <w:delText>асход</w:delText>
              </w:r>
              <w:r w:rsidRPr="009326BC" w:rsidDel="00FF67EC">
                <w:rPr>
                  <w:lang w:val="ru-RU"/>
                </w:rPr>
                <w:delText>ов</w:delText>
              </w:r>
              <w:r w:rsidR="009202AF" w:rsidRPr="009326BC" w:rsidDel="00FF67EC">
                <w:rPr>
                  <w:lang w:val="ru-RU"/>
                </w:rPr>
                <w:delText xml:space="preserve"> (тыс. руб.)</w:delText>
              </w:r>
              <w:r w:rsidRPr="009326BC" w:rsidDel="00FF67EC">
                <w:rPr>
                  <w:lang w:val="ru-RU"/>
                </w:rPr>
                <w:delText>, годы</w:delText>
              </w:r>
            </w:del>
          </w:p>
        </w:tc>
      </w:tr>
      <w:tr w:rsidR="00C40638" w:rsidRPr="00A13E3F" w:rsidDel="00FF67EC" w:rsidTr="00FD5496">
        <w:trPr>
          <w:trHeight w:val="231"/>
          <w:del w:id="605" w:author="Ирина Васильевна" w:date="2025-11-14T15:30:00Z"/>
        </w:trPr>
        <w:tc>
          <w:tcPr>
            <w:tcW w:w="32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06" w:author="Ирина Васильевна" w:date="2025-11-14T15:30:00Z"/>
                <w:lang w:val="ru-RU"/>
              </w:rPr>
              <w:pPrChange w:id="607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08" w:author="Ирина Васильевна" w:date="2025-11-14T15:30:00Z"/>
                <w:lang w:val="ru-RU"/>
              </w:rPr>
              <w:pPrChange w:id="609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10" w:author="Ирина Васильевна" w:date="2025-11-14T15:30:00Z"/>
                <w:lang w:val="ru-RU"/>
              </w:rPr>
              <w:pPrChange w:id="611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12" w:author="Ирина Васильевна" w:date="2025-11-14T15:30:00Z"/>
              </w:rPr>
              <w:pPrChange w:id="613" w:author="Ирина Васильевна" w:date="2025-11-14T15:30:00Z">
                <w:pPr>
                  <w:jc w:val="center"/>
                </w:pPr>
              </w:pPrChange>
            </w:pPr>
            <w:del w:id="614" w:author="Ирина Васильевна" w:date="2025-11-14T15:30:00Z">
              <w:r w:rsidRPr="009326BC" w:rsidDel="00FF67EC">
                <w:delText>202</w:delText>
              </w:r>
              <w:r w:rsidR="00A352CC" w:rsidRPr="009326BC" w:rsidDel="00FF67EC">
                <w:rPr>
                  <w:lang w:val="ru-RU"/>
                </w:rPr>
                <w:delText>6</w:delText>
              </w:r>
              <w:r w:rsidR="00BE1B55" w:rsidRPr="009326BC" w:rsidDel="00FF67EC">
                <w:rPr>
                  <w:lang w:val="ru-RU"/>
                </w:rPr>
                <w:delText xml:space="preserve"> </w:delText>
              </w:r>
              <w:r w:rsidRPr="009326BC" w:rsidDel="00FF67EC">
                <w:delText>год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15" w:author="Ирина Васильевна" w:date="2025-11-14T15:30:00Z"/>
              </w:rPr>
              <w:pPrChange w:id="616" w:author="Ирина Васильевна" w:date="2025-11-14T15:30:00Z">
                <w:pPr>
                  <w:jc w:val="center"/>
                </w:pPr>
              </w:pPrChange>
            </w:pPr>
            <w:del w:id="617" w:author="Ирина Васильевна" w:date="2025-11-14T15:30:00Z">
              <w:r w:rsidRPr="009326BC" w:rsidDel="00FF67EC">
                <w:delText>202</w:delText>
              </w:r>
              <w:r w:rsidR="00A352CC" w:rsidRPr="009326BC" w:rsidDel="00FF67EC">
                <w:rPr>
                  <w:lang w:val="ru-RU"/>
                </w:rPr>
                <w:delText>7</w:delText>
              </w:r>
              <w:r w:rsidRPr="009326BC" w:rsidDel="00FF67EC">
                <w:delText xml:space="preserve"> год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18" w:author="Ирина Васильевна" w:date="2025-11-14T15:30:00Z"/>
              </w:rPr>
              <w:pPrChange w:id="619" w:author="Ирина Васильевна" w:date="2025-11-14T15:30:00Z">
                <w:pPr>
                  <w:jc w:val="center"/>
                </w:pPr>
              </w:pPrChange>
            </w:pPr>
            <w:del w:id="620" w:author="Ирина Васильевна" w:date="2025-11-14T15:30:00Z">
              <w:r w:rsidRPr="009326BC" w:rsidDel="00FF67EC">
                <w:delText>202</w:delText>
              </w:r>
              <w:r w:rsidR="00A352CC" w:rsidRPr="009326BC" w:rsidDel="00FF67EC">
                <w:rPr>
                  <w:lang w:val="ru-RU"/>
                </w:rPr>
                <w:delText>8</w:delText>
              </w:r>
              <w:r w:rsidRPr="009326BC" w:rsidDel="00FF67EC">
                <w:delText xml:space="preserve"> год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21" w:author="Ирина Васильевна" w:date="2025-11-14T15:30:00Z"/>
                <w:lang w:val="ru-RU"/>
              </w:rPr>
              <w:pPrChange w:id="622" w:author="Ирина Васильевна" w:date="2025-11-14T15:30:00Z">
                <w:pPr>
                  <w:jc w:val="center"/>
                </w:pPr>
              </w:pPrChange>
            </w:pPr>
            <w:del w:id="623" w:author="Ирина Васильевна" w:date="2025-11-14T15:30:00Z">
              <w:r w:rsidRPr="009326BC" w:rsidDel="00FF67EC">
                <w:delText>Итого за 202</w:delText>
              </w:r>
              <w:r w:rsidR="00A352CC" w:rsidRPr="009326BC" w:rsidDel="00FF67EC">
                <w:rPr>
                  <w:lang w:val="ru-RU"/>
                </w:rPr>
                <w:delText>6</w:delText>
              </w:r>
              <w:r w:rsidRPr="009326BC" w:rsidDel="00FF67EC">
                <w:delText>-202</w:delText>
              </w:r>
              <w:r w:rsidR="00A352CC" w:rsidRPr="009326BC" w:rsidDel="00FF67EC">
                <w:rPr>
                  <w:lang w:val="ru-RU"/>
                </w:rPr>
                <w:delText>8</w:delText>
              </w:r>
              <w:r w:rsidRPr="009326BC" w:rsidDel="00FF67EC">
                <w:delText xml:space="preserve"> г</w:delText>
              </w:r>
              <w:r w:rsidR="00236D7F" w:rsidRPr="009326BC" w:rsidDel="00FF67EC">
                <w:rPr>
                  <w:lang w:val="ru-RU"/>
                </w:rPr>
                <w:delText>ода</w:delText>
              </w:r>
            </w:del>
          </w:p>
        </w:tc>
      </w:tr>
      <w:tr w:rsidR="00C40638" w:rsidRPr="00A13E3F" w:rsidDel="00FF67EC" w:rsidTr="00FD5496">
        <w:trPr>
          <w:trHeight w:val="398"/>
          <w:del w:id="624" w:author="Ирина Васильевна" w:date="2025-11-14T15:30:00Z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25" w:author="Ирина Васильевна" w:date="2025-11-14T15:30:00Z"/>
              </w:rPr>
              <w:pPrChange w:id="626" w:author="Ирина Васильевна" w:date="2025-11-14T15:30:00Z">
                <w:pPr/>
              </w:pPrChange>
            </w:pPr>
            <w:del w:id="627" w:author="Ирина Васильевна" w:date="2025-11-14T15:30:00Z">
              <w:r w:rsidRPr="009326BC" w:rsidDel="00FF67EC">
                <w:delText>Муниципальная программа</w:delText>
              </w:r>
            </w:del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28" w:author="Ирина Васильевна" w:date="2025-11-14T15:30:00Z"/>
                <w:lang w:val="ru-RU"/>
              </w:rPr>
              <w:pPrChange w:id="629" w:author="Ирина Васильевна" w:date="2025-11-14T15:30:00Z">
                <w:pPr/>
              </w:pPrChange>
            </w:pPr>
            <w:del w:id="630" w:author="Ирина Васильевна" w:date="2025-11-14T15:30:00Z">
              <w:r w:rsidRPr="009326BC" w:rsidDel="00FF67EC">
                <w:rPr>
                  <w:lang w:val="ru-RU"/>
                </w:rPr>
                <w:delText xml:space="preserve">Содействие развитию физической культуры и спорта 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31" w:author="Ирина Васильевна" w:date="2025-11-14T15:30:00Z"/>
              </w:rPr>
              <w:pPrChange w:id="632" w:author="Ирина Васильевна" w:date="2025-11-14T15:30:00Z">
                <w:pPr/>
              </w:pPrChange>
            </w:pPr>
            <w:del w:id="633" w:author="Ирина Васильевна" w:date="2025-11-14T15:30:00Z">
              <w:r w:rsidRPr="009326BC" w:rsidDel="00FF67EC">
                <w:delText>Всего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523F05" w:rsidP="00FF67EC">
            <w:pPr>
              <w:ind w:firstLine="9072"/>
              <w:jc w:val="center"/>
              <w:rPr>
                <w:del w:id="634" w:author="Ирина Васильевна" w:date="2025-11-14T15:30:00Z"/>
                <w:lang w:val="ru-RU"/>
              </w:rPr>
              <w:pPrChange w:id="635" w:author="Ирина Васильевна" w:date="2025-11-14T15:30:00Z">
                <w:pPr>
                  <w:jc w:val="center"/>
                </w:pPr>
              </w:pPrChange>
            </w:pPr>
            <w:del w:id="636" w:author="Ирина Васильевна" w:date="2025-11-14T15:30:00Z">
              <w:r w:rsidDel="00FF67EC">
                <w:rPr>
                  <w:lang w:val="ru-RU"/>
                </w:rPr>
                <w:delText>35 883,1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523F05" w:rsidP="00FF67EC">
            <w:pPr>
              <w:ind w:firstLine="9072"/>
              <w:jc w:val="center"/>
              <w:rPr>
                <w:del w:id="637" w:author="Ирина Васильевна" w:date="2025-11-14T15:30:00Z"/>
                <w:lang w:val="ru-RU"/>
              </w:rPr>
              <w:pPrChange w:id="638" w:author="Ирина Васильевна" w:date="2025-11-14T15:30:00Z">
                <w:pPr>
                  <w:jc w:val="center"/>
                </w:pPr>
              </w:pPrChange>
            </w:pPr>
            <w:del w:id="639" w:author="Ирина Васильевна" w:date="2025-11-14T15:30:00Z">
              <w:r w:rsidDel="00FF67EC">
                <w:rPr>
                  <w:lang w:val="ru-RU"/>
                </w:rPr>
                <w:delText>32 845,1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523F05" w:rsidP="00FF67EC">
            <w:pPr>
              <w:ind w:firstLine="9072"/>
              <w:jc w:val="center"/>
              <w:rPr>
                <w:del w:id="640" w:author="Ирина Васильевна" w:date="2025-11-14T15:30:00Z"/>
                <w:lang w:val="ru-RU"/>
              </w:rPr>
              <w:pPrChange w:id="641" w:author="Ирина Васильевна" w:date="2025-11-14T15:30:00Z">
                <w:pPr>
                  <w:jc w:val="center"/>
                </w:pPr>
              </w:pPrChange>
            </w:pPr>
            <w:del w:id="642" w:author="Ирина Васильевна" w:date="2025-11-14T15:30:00Z">
              <w:r w:rsidDel="00FF67EC">
                <w:rPr>
                  <w:lang w:val="ru-RU"/>
                </w:rPr>
                <w:delText>30 845,1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202AF" w:rsidRPr="00523F05" w:rsidDel="00FF67EC" w:rsidRDefault="00523F05" w:rsidP="00FF67EC">
            <w:pPr>
              <w:ind w:firstLine="9072"/>
              <w:jc w:val="center"/>
              <w:rPr>
                <w:del w:id="643" w:author="Ирина Васильевна" w:date="2025-11-14T15:30:00Z"/>
                <w:lang w:val="ru-RU"/>
              </w:rPr>
              <w:pPrChange w:id="644" w:author="Ирина Васильевна" w:date="2025-11-14T15:30:00Z">
                <w:pPr>
                  <w:jc w:val="center"/>
                </w:pPr>
              </w:pPrChange>
            </w:pPr>
            <w:del w:id="645" w:author="Ирина Васильевна" w:date="2025-11-14T15:30:00Z">
              <w:r w:rsidRPr="00523F05" w:rsidDel="00FF67EC">
                <w:rPr>
                  <w:lang w:val="ru-RU"/>
                </w:rPr>
                <w:delText>99 573,3</w:delText>
              </w:r>
            </w:del>
          </w:p>
        </w:tc>
      </w:tr>
      <w:tr w:rsidR="00C40638" w:rsidRPr="00A13E3F" w:rsidDel="00FF67EC" w:rsidTr="00FD5496">
        <w:trPr>
          <w:trHeight w:val="360"/>
          <w:del w:id="646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47" w:author="Ирина Васильевна" w:date="2025-11-14T15:30:00Z"/>
              </w:rPr>
              <w:pPrChange w:id="648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49" w:author="Ирина Васильевна" w:date="2025-11-14T15:30:00Z"/>
              </w:rPr>
              <w:pPrChange w:id="650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51" w:author="Ирина Васильевна" w:date="2025-11-14T15:30:00Z"/>
              </w:rPr>
              <w:pPrChange w:id="652" w:author="Ирина Васильевна" w:date="2025-11-14T15:30:00Z">
                <w:pPr/>
              </w:pPrChange>
            </w:pPr>
            <w:del w:id="653" w:author="Ирина Васильевна" w:date="2025-11-14T15:30:00Z">
              <w:r w:rsidRPr="009326BC" w:rsidDel="00FF67EC">
                <w:delText>в том числе: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54" w:author="Ирина Васильевна" w:date="2025-11-14T15:30:00Z"/>
              </w:rPr>
              <w:pPrChange w:id="655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56" w:author="Ирина Васильевна" w:date="2025-11-14T15:30:00Z"/>
              </w:rPr>
              <w:pPrChange w:id="657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58" w:author="Ирина Васильевна" w:date="2025-11-14T15:30:00Z"/>
              </w:rPr>
              <w:pPrChange w:id="659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60" w:author="Ирина Васильевна" w:date="2025-11-14T15:30:00Z"/>
              </w:rPr>
              <w:pPrChange w:id="661" w:author="Ирина Васильевна" w:date="2025-11-14T15:30:00Z">
                <w:pPr>
                  <w:jc w:val="center"/>
                </w:pPr>
              </w:pPrChange>
            </w:pPr>
          </w:p>
        </w:tc>
      </w:tr>
      <w:tr w:rsidR="00C40638" w:rsidRPr="00A13E3F" w:rsidDel="00FF67EC" w:rsidTr="00FD5496">
        <w:trPr>
          <w:trHeight w:val="360"/>
          <w:del w:id="662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63" w:author="Ирина Васильевна" w:date="2025-11-14T15:30:00Z"/>
              </w:rPr>
              <w:pPrChange w:id="664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65" w:author="Ирина Васильевна" w:date="2025-11-14T15:30:00Z"/>
              </w:rPr>
              <w:pPrChange w:id="666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67" w:author="Ирина Васильевна" w:date="2025-11-14T15:30:00Z"/>
              </w:rPr>
              <w:pPrChange w:id="668" w:author="Ирина Васильевна" w:date="2025-11-14T15:30:00Z">
                <w:pPr/>
              </w:pPrChange>
            </w:pPr>
            <w:del w:id="669" w:author="Ирина Васильевна" w:date="2025-11-14T15:30:00Z">
              <w:r w:rsidRPr="009326BC" w:rsidDel="00FF67EC">
                <w:delText>федеральный бюджет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70" w:author="Ирина Васильевна" w:date="2025-11-14T15:30:00Z"/>
              </w:rPr>
              <w:pPrChange w:id="671" w:author="Ирина Васильевна" w:date="2025-11-14T15:30:00Z">
                <w:pPr>
                  <w:jc w:val="center"/>
                </w:pPr>
              </w:pPrChange>
            </w:pPr>
            <w:del w:id="672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73" w:author="Ирина Васильевна" w:date="2025-11-14T15:30:00Z"/>
              </w:rPr>
              <w:pPrChange w:id="674" w:author="Ирина Васильевна" w:date="2025-11-14T15:30:00Z">
                <w:pPr>
                  <w:jc w:val="center"/>
                </w:pPr>
              </w:pPrChange>
            </w:pPr>
            <w:del w:id="675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76" w:author="Ирина Васильевна" w:date="2025-11-14T15:30:00Z"/>
              </w:rPr>
              <w:pPrChange w:id="677" w:author="Ирина Васильевна" w:date="2025-11-14T15:30:00Z">
                <w:pPr>
                  <w:jc w:val="center"/>
                </w:pPr>
              </w:pPrChange>
            </w:pPr>
            <w:del w:id="678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79" w:author="Ирина Васильевна" w:date="2025-11-14T15:30:00Z"/>
              </w:rPr>
              <w:pPrChange w:id="680" w:author="Ирина Васильевна" w:date="2025-11-14T15:30:00Z">
                <w:pPr>
                  <w:jc w:val="center"/>
                </w:pPr>
              </w:pPrChange>
            </w:pPr>
            <w:del w:id="681" w:author="Ирина Васильевна" w:date="2025-11-14T15:30:00Z">
              <w:r w:rsidRPr="009326BC" w:rsidDel="00FF67EC">
                <w:delText>0,0</w:delText>
              </w:r>
            </w:del>
          </w:p>
        </w:tc>
      </w:tr>
      <w:tr w:rsidR="00C40638" w:rsidRPr="00A13E3F" w:rsidDel="00FF67EC" w:rsidTr="00FD5496">
        <w:trPr>
          <w:trHeight w:val="398"/>
          <w:del w:id="682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83" w:author="Ирина Васильевна" w:date="2025-11-14T15:30:00Z"/>
              </w:rPr>
              <w:pPrChange w:id="684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85" w:author="Ирина Васильевна" w:date="2025-11-14T15:30:00Z"/>
              </w:rPr>
              <w:pPrChange w:id="686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02AF" w:rsidRPr="009326BC" w:rsidDel="00FF67EC" w:rsidRDefault="009202AF" w:rsidP="00FF67EC">
            <w:pPr>
              <w:ind w:firstLine="9072"/>
              <w:rPr>
                <w:del w:id="687" w:author="Ирина Васильевна" w:date="2025-11-14T15:30:00Z"/>
              </w:rPr>
              <w:pPrChange w:id="688" w:author="Ирина Васильевна" w:date="2025-11-14T15:30:00Z">
                <w:pPr/>
              </w:pPrChange>
            </w:pPr>
            <w:del w:id="689" w:author="Ирина Васильевна" w:date="2025-11-14T15:30:00Z">
              <w:r w:rsidRPr="009326BC" w:rsidDel="00FF67EC">
                <w:delText>краевой бюджет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90" w:author="Ирина Васильевна" w:date="2025-11-14T15:30:00Z"/>
              </w:rPr>
              <w:pPrChange w:id="691" w:author="Ирина Васильевна" w:date="2025-11-14T15:30:00Z">
                <w:pPr>
                  <w:jc w:val="center"/>
                </w:pPr>
              </w:pPrChange>
            </w:pPr>
            <w:del w:id="692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93" w:author="Ирина Васильевна" w:date="2025-11-14T15:30:00Z"/>
              </w:rPr>
              <w:pPrChange w:id="694" w:author="Ирина Васильевна" w:date="2025-11-14T15:30:00Z">
                <w:pPr>
                  <w:jc w:val="center"/>
                </w:pPr>
              </w:pPrChange>
            </w:pPr>
            <w:del w:id="695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96" w:author="Ирина Васильевна" w:date="2025-11-14T15:30:00Z"/>
              </w:rPr>
              <w:pPrChange w:id="697" w:author="Ирина Васильевна" w:date="2025-11-14T15:30:00Z">
                <w:pPr>
                  <w:jc w:val="center"/>
                </w:pPr>
              </w:pPrChange>
            </w:pPr>
            <w:del w:id="698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202AF" w:rsidRPr="009326BC" w:rsidDel="00FF67EC" w:rsidRDefault="009202AF" w:rsidP="00FF67EC">
            <w:pPr>
              <w:ind w:firstLine="9072"/>
              <w:jc w:val="center"/>
              <w:rPr>
                <w:del w:id="699" w:author="Ирина Васильевна" w:date="2025-11-14T15:30:00Z"/>
              </w:rPr>
              <w:pPrChange w:id="700" w:author="Ирина Васильевна" w:date="2025-11-14T15:30:00Z">
                <w:pPr>
                  <w:jc w:val="center"/>
                </w:pPr>
              </w:pPrChange>
            </w:pPr>
            <w:del w:id="701" w:author="Ирина Васильевна" w:date="2025-11-14T15:30:00Z">
              <w:r w:rsidRPr="009326BC" w:rsidDel="00FF67EC">
                <w:delText>0,0</w:delText>
              </w:r>
            </w:del>
          </w:p>
        </w:tc>
      </w:tr>
      <w:tr w:rsidR="00C40638" w:rsidRPr="00A13E3F" w:rsidDel="00FF67EC" w:rsidTr="00FD5496">
        <w:trPr>
          <w:trHeight w:val="360"/>
          <w:del w:id="702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9326BC" w:rsidDel="00FF67EC" w:rsidRDefault="00A13E3F" w:rsidP="00FF67EC">
            <w:pPr>
              <w:ind w:firstLine="9072"/>
              <w:rPr>
                <w:del w:id="703" w:author="Ирина Васильевна" w:date="2025-11-14T15:30:00Z"/>
              </w:rPr>
              <w:pPrChange w:id="704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9326BC" w:rsidDel="00FF67EC" w:rsidRDefault="00A13E3F" w:rsidP="00FF67EC">
            <w:pPr>
              <w:ind w:firstLine="9072"/>
              <w:rPr>
                <w:del w:id="705" w:author="Ирина Васильевна" w:date="2025-11-14T15:30:00Z"/>
              </w:rPr>
              <w:pPrChange w:id="706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3E3F" w:rsidRPr="009326BC" w:rsidDel="00FF67EC" w:rsidRDefault="00A13E3F" w:rsidP="00FF67EC">
            <w:pPr>
              <w:ind w:firstLine="9072"/>
              <w:rPr>
                <w:del w:id="707" w:author="Ирина Васильевна" w:date="2025-11-14T15:30:00Z"/>
                <w:lang w:val="ru-RU"/>
              </w:rPr>
              <w:pPrChange w:id="708" w:author="Ирина Васильевна" w:date="2025-11-14T15:30:00Z">
                <w:pPr/>
              </w:pPrChange>
            </w:pPr>
            <w:del w:id="709" w:author="Ирина Васильевна" w:date="2025-11-14T15:30:00Z">
              <w:r w:rsidRPr="009326BC" w:rsidDel="00FF67EC">
                <w:delText>бюджет</w:delText>
              </w:r>
              <w:r w:rsidR="008D77B4" w:rsidRPr="009326BC" w:rsidDel="00FF67EC">
                <w:rPr>
                  <w:lang w:val="ru-RU"/>
                </w:rPr>
                <w:delText xml:space="preserve"> округа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E3F" w:rsidRPr="009326BC" w:rsidDel="00FF67EC" w:rsidRDefault="00523F05" w:rsidP="00FF67EC">
            <w:pPr>
              <w:ind w:firstLine="9072"/>
              <w:jc w:val="center"/>
              <w:rPr>
                <w:del w:id="710" w:author="Ирина Васильевна" w:date="2025-11-14T15:30:00Z"/>
                <w:lang w:val="ru-RU"/>
              </w:rPr>
              <w:pPrChange w:id="711" w:author="Ирина Васильевна" w:date="2025-11-14T15:30:00Z">
                <w:pPr>
                  <w:jc w:val="center"/>
                </w:pPr>
              </w:pPrChange>
            </w:pPr>
            <w:del w:id="712" w:author="Ирина Васильевна" w:date="2025-11-14T15:30:00Z">
              <w:r w:rsidDel="00FF67EC">
                <w:rPr>
                  <w:lang w:val="ru-RU"/>
                </w:rPr>
                <w:delText>35 883,1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3F" w:rsidRPr="009326BC" w:rsidDel="00FF67EC" w:rsidRDefault="00523F05" w:rsidP="00FF67EC">
            <w:pPr>
              <w:ind w:firstLine="9072"/>
              <w:jc w:val="center"/>
              <w:rPr>
                <w:del w:id="713" w:author="Ирина Васильевна" w:date="2025-11-14T15:30:00Z"/>
                <w:lang w:val="ru-RU"/>
              </w:rPr>
              <w:pPrChange w:id="714" w:author="Ирина Васильевна" w:date="2025-11-14T15:30:00Z">
                <w:pPr>
                  <w:jc w:val="center"/>
                </w:pPr>
              </w:pPrChange>
            </w:pPr>
            <w:del w:id="715" w:author="Ирина Васильевна" w:date="2025-11-14T15:30:00Z">
              <w:r w:rsidDel="00FF67EC">
                <w:rPr>
                  <w:lang w:val="ru-RU"/>
                </w:rPr>
                <w:delText>32 845,1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3F" w:rsidRPr="009326BC" w:rsidDel="00FF67EC" w:rsidRDefault="00523F05" w:rsidP="00FF67EC">
            <w:pPr>
              <w:ind w:firstLine="9072"/>
              <w:jc w:val="center"/>
              <w:rPr>
                <w:del w:id="716" w:author="Ирина Васильевна" w:date="2025-11-14T15:30:00Z"/>
                <w:lang w:val="ru-RU"/>
              </w:rPr>
              <w:pPrChange w:id="717" w:author="Ирина Васильевна" w:date="2025-11-14T15:30:00Z">
                <w:pPr>
                  <w:jc w:val="center"/>
                </w:pPr>
              </w:pPrChange>
            </w:pPr>
            <w:del w:id="718" w:author="Ирина Васильевна" w:date="2025-11-14T15:30:00Z">
              <w:r w:rsidDel="00FF67EC">
                <w:rPr>
                  <w:lang w:val="ru-RU"/>
                </w:rPr>
                <w:delText>30 845,1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3E3F" w:rsidRPr="009326BC" w:rsidDel="00FF67EC" w:rsidRDefault="00523F05" w:rsidP="00FF67EC">
            <w:pPr>
              <w:ind w:firstLine="9072"/>
              <w:jc w:val="center"/>
              <w:rPr>
                <w:del w:id="719" w:author="Ирина Васильевна" w:date="2025-11-14T15:30:00Z"/>
              </w:rPr>
              <w:pPrChange w:id="720" w:author="Ирина Васильевна" w:date="2025-11-14T15:30:00Z">
                <w:pPr>
                  <w:jc w:val="center"/>
                </w:pPr>
              </w:pPrChange>
            </w:pPr>
            <w:del w:id="721" w:author="Ирина Васильевна" w:date="2025-11-14T15:30:00Z">
              <w:r w:rsidRPr="00523F05" w:rsidDel="00FF67EC">
                <w:rPr>
                  <w:lang w:val="ru-RU"/>
                </w:rPr>
                <w:delText>99 573,3</w:delText>
              </w:r>
            </w:del>
          </w:p>
        </w:tc>
      </w:tr>
      <w:tr w:rsidR="00C40638" w:rsidRPr="00A13E3F" w:rsidDel="00FF67EC" w:rsidTr="00FD5496">
        <w:trPr>
          <w:trHeight w:val="398"/>
          <w:del w:id="722" w:author="Ирина Васильевна" w:date="2025-11-14T15:30:00Z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23" w:author="Ирина Васильевна" w:date="2025-11-14T15:30:00Z"/>
              </w:rPr>
              <w:pPrChange w:id="724" w:author="Ирина Васильевна" w:date="2025-11-14T15:30:00Z">
                <w:pPr/>
              </w:pPrChange>
            </w:pPr>
            <w:del w:id="725" w:author="Ирина Васильевна" w:date="2025-11-14T15:30:00Z">
              <w:r w:rsidRPr="009326BC" w:rsidDel="00FF67EC">
                <w:delText>Подпрограмма 1</w:delText>
              </w:r>
            </w:del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26" w:author="Ирина Васильевна" w:date="2025-11-14T15:30:00Z"/>
                <w:lang w:val="ru-RU"/>
              </w:rPr>
              <w:pPrChange w:id="727" w:author="Ирина Васильевна" w:date="2025-11-14T15:30:00Z">
                <w:pPr/>
              </w:pPrChange>
            </w:pPr>
            <w:del w:id="728" w:author="Ирина Васильевна" w:date="2025-11-14T15:30:00Z">
              <w:r w:rsidRPr="009326BC" w:rsidDel="00FF67EC">
                <w:rPr>
                  <w:lang w:val="ru-RU"/>
                </w:rPr>
                <w:delText xml:space="preserve">Содействие развитию массовой физической культуры и спорта 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29" w:author="Ирина Васильевна" w:date="2025-11-14T15:30:00Z"/>
              </w:rPr>
              <w:pPrChange w:id="730" w:author="Ирина Васильевна" w:date="2025-11-14T15:30:00Z">
                <w:pPr/>
              </w:pPrChange>
            </w:pPr>
            <w:del w:id="731" w:author="Ирина Васильевна" w:date="2025-11-14T15:30:00Z">
              <w:r w:rsidRPr="009326BC" w:rsidDel="00FF67EC">
                <w:delText>Всего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732" w:author="Ирина Васильевна" w:date="2025-11-14T15:30:00Z"/>
                <w:lang w:val="ru-RU"/>
              </w:rPr>
              <w:pPrChange w:id="733" w:author="Ирина Васильевна" w:date="2025-11-14T15:30:00Z">
                <w:pPr>
                  <w:jc w:val="center"/>
                </w:pPr>
              </w:pPrChange>
            </w:pPr>
            <w:del w:id="734" w:author="Ирина Васильевна" w:date="2025-11-14T15:30:00Z">
              <w:r w:rsidDel="00FF67EC">
                <w:rPr>
                  <w:lang w:val="ru-RU"/>
                </w:rPr>
                <w:delText>1 400,0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735" w:author="Ирина Васильевна" w:date="2025-11-14T15:30:00Z"/>
                <w:lang w:val="ru-RU"/>
              </w:rPr>
              <w:pPrChange w:id="736" w:author="Ирина Васильевна" w:date="2025-11-14T15:30:00Z">
                <w:pPr>
                  <w:jc w:val="center"/>
                </w:pPr>
              </w:pPrChange>
            </w:pPr>
            <w:del w:id="737" w:author="Ирина Васильевна" w:date="2025-11-14T15:30:00Z">
              <w:r w:rsidDel="00FF67EC">
                <w:rPr>
                  <w:lang w:val="ru-RU"/>
                </w:rPr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738" w:author="Ирина Васильевна" w:date="2025-11-14T15:30:00Z"/>
                <w:lang w:val="ru-RU"/>
              </w:rPr>
              <w:pPrChange w:id="739" w:author="Ирина Васильевна" w:date="2025-11-14T15:30:00Z">
                <w:pPr>
                  <w:jc w:val="center"/>
                </w:pPr>
              </w:pPrChange>
            </w:pPr>
            <w:del w:id="740" w:author="Ирина Васильевна" w:date="2025-11-14T15:30:00Z">
              <w:r w:rsidDel="00FF67EC">
                <w:rPr>
                  <w:lang w:val="ru-RU"/>
                </w:rPr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741" w:author="Ирина Васильевна" w:date="2025-11-14T15:30:00Z"/>
                <w:lang w:val="ru-RU"/>
              </w:rPr>
              <w:pPrChange w:id="742" w:author="Ирина Васильевна" w:date="2025-11-14T15:30:00Z">
                <w:pPr>
                  <w:jc w:val="center"/>
                </w:pPr>
              </w:pPrChange>
            </w:pPr>
            <w:del w:id="743" w:author="Ирина Васильевна" w:date="2025-11-14T15:30:00Z">
              <w:r w:rsidDel="00FF67EC">
                <w:rPr>
                  <w:lang w:val="ru-RU"/>
                </w:rPr>
                <w:delText>1 400,0</w:delText>
              </w:r>
            </w:del>
          </w:p>
        </w:tc>
      </w:tr>
      <w:tr w:rsidR="00C40638" w:rsidRPr="00A13E3F" w:rsidDel="00FF67EC" w:rsidTr="00FD5496">
        <w:trPr>
          <w:trHeight w:val="409"/>
          <w:del w:id="744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45" w:author="Ирина Васильевна" w:date="2025-11-14T15:30:00Z"/>
              </w:rPr>
              <w:pPrChange w:id="746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47" w:author="Ирина Васильевна" w:date="2025-11-14T15:30:00Z"/>
              </w:rPr>
              <w:pPrChange w:id="748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49" w:author="Ирина Васильевна" w:date="2025-11-14T15:30:00Z"/>
              </w:rPr>
              <w:pPrChange w:id="750" w:author="Ирина Васильевна" w:date="2025-11-14T15:30:00Z">
                <w:pPr/>
              </w:pPrChange>
            </w:pPr>
            <w:del w:id="751" w:author="Ирина Васильевна" w:date="2025-11-14T15:30:00Z">
              <w:r w:rsidRPr="009326BC" w:rsidDel="00FF67EC">
                <w:delText>в том числе: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52" w:author="Ирина Васильевна" w:date="2025-11-14T15:30:00Z"/>
              </w:rPr>
              <w:pPrChange w:id="753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54" w:author="Ирина Васильевна" w:date="2025-11-14T15:30:00Z"/>
              </w:rPr>
              <w:pPrChange w:id="755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56" w:author="Ирина Васильевна" w:date="2025-11-14T15:30:00Z"/>
              </w:rPr>
              <w:pPrChange w:id="757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58" w:author="Ирина Васильевна" w:date="2025-11-14T15:30:00Z"/>
              </w:rPr>
              <w:pPrChange w:id="759" w:author="Ирина Васильевна" w:date="2025-11-14T15:30:00Z">
                <w:pPr>
                  <w:jc w:val="center"/>
                </w:pPr>
              </w:pPrChange>
            </w:pPr>
          </w:p>
        </w:tc>
      </w:tr>
      <w:tr w:rsidR="00C40638" w:rsidRPr="00A13E3F" w:rsidDel="00FF67EC" w:rsidTr="00FD5496">
        <w:trPr>
          <w:trHeight w:val="398"/>
          <w:del w:id="760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61" w:author="Ирина Васильевна" w:date="2025-11-14T15:30:00Z"/>
              </w:rPr>
              <w:pPrChange w:id="762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63" w:author="Ирина Васильевна" w:date="2025-11-14T15:30:00Z"/>
              </w:rPr>
              <w:pPrChange w:id="764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65" w:author="Ирина Васильевна" w:date="2025-11-14T15:30:00Z"/>
              </w:rPr>
              <w:pPrChange w:id="766" w:author="Ирина Васильевна" w:date="2025-11-14T15:30:00Z">
                <w:pPr/>
              </w:pPrChange>
            </w:pPr>
            <w:del w:id="767" w:author="Ирина Васильевна" w:date="2025-11-14T15:30:00Z">
              <w:r w:rsidRPr="009326BC" w:rsidDel="00FF67EC">
                <w:delText>федеральный бюджет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68" w:author="Ирина Васильевна" w:date="2025-11-14T15:30:00Z"/>
              </w:rPr>
              <w:pPrChange w:id="769" w:author="Ирина Васильевна" w:date="2025-11-14T15:30:00Z">
                <w:pPr>
                  <w:jc w:val="center"/>
                </w:pPr>
              </w:pPrChange>
            </w:pPr>
            <w:del w:id="770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71" w:author="Ирина Васильевна" w:date="2025-11-14T15:30:00Z"/>
              </w:rPr>
              <w:pPrChange w:id="772" w:author="Ирина Васильевна" w:date="2025-11-14T15:30:00Z">
                <w:pPr>
                  <w:jc w:val="center"/>
                </w:pPr>
              </w:pPrChange>
            </w:pPr>
            <w:del w:id="773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74" w:author="Ирина Васильевна" w:date="2025-11-14T15:30:00Z"/>
              </w:rPr>
              <w:pPrChange w:id="775" w:author="Ирина Васильевна" w:date="2025-11-14T15:30:00Z">
                <w:pPr>
                  <w:jc w:val="center"/>
                </w:pPr>
              </w:pPrChange>
            </w:pPr>
            <w:del w:id="776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77" w:author="Ирина Васильевна" w:date="2025-11-14T15:30:00Z"/>
              </w:rPr>
              <w:pPrChange w:id="778" w:author="Ирина Васильевна" w:date="2025-11-14T15:30:00Z">
                <w:pPr>
                  <w:jc w:val="center"/>
                </w:pPr>
              </w:pPrChange>
            </w:pPr>
            <w:del w:id="779" w:author="Ирина Васильевна" w:date="2025-11-14T15:30:00Z">
              <w:r w:rsidRPr="009326BC" w:rsidDel="00FF67EC">
                <w:delText>0,0</w:delText>
              </w:r>
            </w:del>
          </w:p>
        </w:tc>
      </w:tr>
      <w:tr w:rsidR="00C40638" w:rsidRPr="00A13E3F" w:rsidDel="00FF67EC" w:rsidTr="00FD5496">
        <w:trPr>
          <w:trHeight w:val="409"/>
          <w:del w:id="780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81" w:author="Ирина Васильевна" w:date="2025-11-14T15:30:00Z"/>
              </w:rPr>
              <w:pPrChange w:id="782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83" w:author="Ирина Васильевна" w:date="2025-11-14T15:30:00Z"/>
              </w:rPr>
              <w:pPrChange w:id="784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785" w:author="Ирина Васильевна" w:date="2025-11-14T15:30:00Z"/>
              </w:rPr>
              <w:pPrChange w:id="786" w:author="Ирина Васильевна" w:date="2025-11-14T15:30:00Z">
                <w:pPr/>
              </w:pPrChange>
            </w:pPr>
            <w:del w:id="787" w:author="Ирина Васильевна" w:date="2025-11-14T15:30:00Z">
              <w:r w:rsidRPr="009326BC" w:rsidDel="00FF67EC">
                <w:delText>краевой бюджет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88" w:author="Ирина Васильевна" w:date="2025-11-14T15:30:00Z"/>
              </w:rPr>
              <w:pPrChange w:id="789" w:author="Ирина Васильевна" w:date="2025-11-14T15:30:00Z">
                <w:pPr>
                  <w:jc w:val="center"/>
                </w:pPr>
              </w:pPrChange>
            </w:pPr>
            <w:del w:id="790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91" w:author="Ирина Васильевна" w:date="2025-11-14T15:30:00Z"/>
              </w:rPr>
              <w:pPrChange w:id="792" w:author="Ирина Васильевна" w:date="2025-11-14T15:30:00Z">
                <w:pPr>
                  <w:jc w:val="center"/>
                </w:pPr>
              </w:pPrChange>
            </w:pPr>
            <w:del w:id="793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94" w:author="Ирина Васильевна" w:date="2025-11-14T15:30:00Z"/>
              </w:rPr>
              <w:pPrChange w:id="795" w:author="Ирина Васильевна" w:date="2025-11-14T15:30:00Z">
                <w:pPr>
                  <w:jc w:val="center"/>
                </w:pPr>
              </w:pPrChange>
            </w:pPr>
            <w:del w:id="796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797" w:author="Ирина Васильевна" w:date="2025-11-14T15:30:00Z"/>
              </w:rPr>
              <w:pPrChange w:id="798" w:author="Ирина Васильевна" w:date="2025-11-14T15:30:00Z">
                <w:pPr>
                  <w:jc w:val="center"/>
                </w:pPr>
              </w:pPrChange>
            </w:pPr>
            <w:del w:id="799" w:author="Ирина Васильевна" w:date="2025-11-14T15:30:00Z">
              <w:r w:rsidRPr="009326BC" w:rsidDel="00FF67EC">
                <w:delText>0,0</w:delText>
              </w:r>
            </w:del>
          </w:p>
        </w:tc>
      </w:tr>
      <w:tr w:rsidR="00C40638" w:rsidRPr="00A13E3F" w:rsidDel="00FF67EC" w:rsidTr="00FD5496">
        <w:trPr>
          <w:trHeight w:val="420"/>
          <w:del w:id="800" w:author="Ирина Васильевна" w:date="2025-11-14T15:30:00Z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01" w:author="Ирина Васильевна" w:date="2025-11-14T15:30:00Z"/>
              </w:rPr>
              <w:pPrChange w:id="802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03" w:author="Ирина Васильевна" w:date="2025-11-14T15:30:00Z"/>
              </w:rPr>
              <w:pPrChange w:id="804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05" w:author="Ирина Васильевна" w:date="2025-11-14T15:30:00Z"/>
                <w:lang w:val="ru-RU"/>
              </w:rPr>
              <w:pPrChange w:id="806" w:author="Ирина Васильевна" w:date="2025-11-14T15:30:00Z">
                <w:pPr/>
              </w:pPrChange>
            </w:pPr>
            <w:del w:id="807" w:author="Ирина Васильевна" w:date="2025-11-14T15:30:00Z">
              <w:r w:rsidRPr="009326BC" w:rsidDel="00FF67EC">
                <w:delText>бюджет</w:delText>
              </w:r>
              <w:r w:rsidR="008D77B4" w:rsidRPr="009326BC" w:rsidDel="00FF67EC">
                <w:rPr>
                  <w:lang w:val="ru-RU"/>
                </w:rPr>
                <w:delText xml:space="preserve"> округа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08" w:author="Ирина Васильевна" w:date="2025-11-14T15:30:00Z"/>
                <w:lang w:val="ru-RU"/>
              </w:rPr>
              <w:pPrChange w:id="809" w:author="Ирина Васильевна" w:date="2025-11-14T15:30:00Z">
                <w:pPr>
                  <w:jc w:val="center"/>
                </w:pPr>
              </w:pPrChange>
            </w:pPr>
            <w:del w:id="810" w:author="Ирина Васильевна" w:date="2025-11-14T15:30:00Z">
              <w:r w:rsidDel="00FF67EC">
                <w:rPr>
                  <w:lang w:val="ru-RU"/>
                </w:rPr>
                <w:delText>1 400,0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11" w:author="Ирина Васильевна" w:date="2025-11-14T15:30:00Z"/>
                <w:lang w:val="ru-RU"/>
              </w:rPr>
              <w:pPrChange w:id="812" w:author="Ирина Васильевна" w:date="2025-11-14T15:30:00Z">
                <w:pPr>
                  <w:jc w:val="center"/>
                </w:pPr>
              </w:pPrChange>
            </w:pPr>
            <w:del w:id="813" w:author="Ирина Васильевна" w:date="2025-11-14T15:30:00Z">
              <w:r w:rsidDel="00FF67EC">
                <w:rPr>
                  <w:lang w:val="ru-RU"/>
                </w:rPr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14" w:author="Ирина Васильевна" w:date="2025-11-14T15:30:00Z"/>
                <w:lang w:val="ru-RU"/>
              </w:rPr>
              <w:pPrChange w:id="815" w:author="Ирина Васильевна" w:date="2025-11-14T15:30:00Z">
                <w:pPr>
                  <w:jc w:val="center"/>
                </w:pPr>
              </w:pPrChange>
            </w:pPr>
            <w:del w:id="816" w:author="Ирина Васильевна" w:date="2025-11-14T15:30:00Z">
              <w:r w:rsidDel="00FF67EC">
                <w:rPr>
                  <w:lang w:val="ru-RU"/>
                </w:rPr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17" w:author="Ирина Васильевна" w:date="2025-11-14T15:30:00Z"/>
                <w:lang w:val="ru-RU"/>
              </w:rPr>
              <w:pPrChange w:id="818" w:author="Ирина Васильевна" w:date="2025-11-14T15:30:00Z">
                <w:pPr>
                  <w:jc w:val="center"/>
                </w:pPr>
              </w:pPrChange>
            </w:pPr>
            <w:del w:id="819" w:author="Ирина Васильевна" w:date="2025-11-14T15:30:00Z">
              <w:r w:rsidDel="00FF67EC">
                <w:rPr>
                  <w:lang w:val="ru-RU"/>
                </w:rPr>
                <w:delText>1 400,0</w:delText>
              </w:r>
            </w:del>
          </w:p>
        </w:tc>
      </w:tr>
      <w:tr w:rsidR="00C40638" w:rsidRPr="00A13E3F" w:rsidDel="00FF67EC" w:rsidTr="00FD5496">
        <w:trPr>
          <w:trHeight w:val="443"/>
          <w:del w:id="820" w:author="Ирина Васильевна" w:date="2025-11-14T15:30:00Z"/>
        </w:trPr>
        <w:tc>
          <w:tcPr>
            <w:tcW w:w="32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21" w:author="Ирина Васильевна" w:date="2025-11-14T15:30:00Z"/>
              </w:rPr>
              <w:pPrChange w:id="822" w:author="Ирина Васильевна" w:date="2025-11-14T15:30:00Z">
                <w:pPr/>
              </w:pPrChange>
            </w:pPr>
            <w:del w:id="823" w:author="Ирина Васильевна" w:date="2025-11-14T15:30:00Z">
              <w:r w:rsidRPr="009326BC" w:rsidDel="00FF67EC">
                <w:delText>Подпрограмма 2</w:delText>
              </w:r>
            </w:del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4D3AD3" w:rsidP="00FF67EC">
            <w:pPr>
              <w:ind w:firstLine="9072"/>
              <w:rPr>
                <w:del w:id="824" w:author="Ирина Васильевна" w:date="2025-11-14T15:30:00Z"/>
                <w:lang w:val="ru-RU"/>
              </w:rPr>
              <w:pPrChange w:id="825" w:author="Ирина Васильевна" w:date="2025-11-14T15:30:00Z">
                <w:pPr/>
              </w:pPrChange>
            </w:pPr>
            <w:del w:id="826" w:author="Ирина Васильевна" w:date="2025-11-14T15:30:00Z">
              <w:r w:rsidRPr="004D3AD3" w:rsidDel="00FF67EC">
                <w:rPr>
                  <w:lang w:val="ru-RU"/>
                </w:rPr>
                <w:delText xml:space="preserve">Обеспечение реализации </w:delText>
              </w:r>
              <w:r w:rsidRPr="004D3AD3" w:rsidDel="00FF67EC">
                <w:rPr>
                  <w:lang w:val="ru-RU"/>
                </w:rPr>
                <w:lastRenderedPageBreak/>
                <w:delText>муниципальной программы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27" w:author="Ирина Васильевна" w:date="2025-11-14T15:30:00Z"/>
              </w:rPr>
              <w:pPrChange w:id="828" w:author="Ирина Васильевна" w:date="2025-11-14T15:30:00Z">
                <w:pPr/>
              </w:pPrChange>
            </w:pPr>
            <w:del w:id="829" w:author="Ирина Васильевна" w:date="2025-11-14T15:30:00Z">
              <w:r w:rsidRPr="009326BC" w:rsidDel="00FF67EC">
                <w:lastRenderedPageBreak/>
                <w:delText>Всего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30" w:author="Ирина Васильевна" w:date="2025-11-14T15:30:00Z"/>
                <w:lang w:val="ru-RU"/>
              </w:rPr>
              <w:pPrChange w:id="831" w:author="Ирина Васильевна" w:date="2025-11-14T15:30:00Z">
                <w:pPr>
                  <w:jc w:val="center"/>
                </w:pPr>
              </w:pPrChange>
            </w:pPr>
            <w:del w:id="832" w:author="Ирина Васильевна" w:date="2025-11-14T15:30:00Z">
              <w:r w:rsidDel="00FF67EC">
                <w:rPr>
                  <w:lang w:val="ru-RU"/>
                </w:rPr>
                <w:delText>34 483,1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33" w:author="Ирина Васильевна" w:date="2025-11-14T15:30:00Z"/>
                <w:lang w:val="ru-RU"/>
              </w:rPr>
              <w:pPrChange w:id="834" w:author="Ирина Васильевна" w:date="2025-11-14T15:30:00Z">
                <w:pPr>
                  <w:jc w:val="center"/>
                </w:pPr>
              </w:pPrChange>
            </w:pPr>
            <w:del w:id="835" w:author="Ирина Васильевна" w:date="2025-11-14T15:30:00Z">
              <w:r w:rsidDel="00FF67EC">
                <w:rPr>
                  <w:lang w:val="ru-RU"/>
                </w:rPr>
                <w:delText>32 845,1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B55" w:rsidRPr="009326BC" w:rsidDel="00FF67EC" w:rsidRDefault="00055C35" w:rsidP="00FF67EC">
            <w:pPr>
              <w:ind w:firstLine="9072"/>
              <w:jc w:val="center"/>
              <w:rPr>
                <w:del w:id="836" w:author="Ирина Васильевна" w:date="2025-11-14T15:30:00Z"/>
                <w:lang w:val="ru-RU"/>
              </w:rPr>
              <w:pPrChange w:id="837" w:author="Ирина Васильевна" w:date="2025-11-14T15:30:00Z">
                <w:pPr>
                  <w:jc w:val="center"/>
                </w:pPr>
              </w:pPrChange>
            </w:pPr>
            <w:del w:id="838" w:author="Ирина Васильевна" w:date="2025-11-14T15:30:00Z">
              <w:r w:rsidDel="00FF67EC">
                <w:rPr>
                  <w:lang w:val="ru-RU"/>
                </w:rPr>
                <w:delText>30 845,1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B55" w:rsidRPr="00055C35" w:rsidDel="00FF67EC" w:rsidRDefault="00055C35" w:rsidP="00FF67EC">
            <w:pPr>
              <w:ind w:firstLine="9072"/>
              <w:jc w:val="center"/>
              <w:rPr>
                <w:del w:id="839" w:author="Ирина Васильевна" w:date="2025-11-14T15:30:00Z"/>
                <w:lang w:val="ru-RU"/>
              </w:rPr>
              <w:pPrChange w:id="840" w:author="Ирина Васильевна" w:date="2025-11-14T15:30:00Z">
                <w:pPr>
                  <w:jc w:val="center"/>
                </w:pPr>
              </w:pPrChange>
            </w:pPr>
            <w:del w:id="841" w:author="Ирина Васильевна" w:date="2025-11-14T15:30:00Z">
              <w:r w:rsidRPr="00055C35" w:rsidDel="00FF67EC">
                <w:rPr>
                  <w:lang w:val="ru-RU"/>
                </w:rPr>
                <w:delText>98 173,3</w:delText>
              </w:r>
            </w:del>
          </w:p>
        </w:tc>
      </w:tr>
      <w:tr w:rsidR="00C40638" w:rsidRPr="00A13E3F" w:rsidDel="00FF67EC" w:rsidTr="00FD5496">
        <w:trPr>
          <w:trHeight w:val="330"/>
          <w:del w:id="842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43" w:author="Ирина Васильевна" w:date="2025-11-14T15:30:00Z"/>
              </w:rPr>
              <w:pPrChange w:id="844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45" w:author="Ирина Васильевна" w:date="2025-11-14T15:30:00Z"/>
              </w:rPr>
              <w:pPrChange w:id="846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47" w:author="Ирина Васильевна" w:date="2025-11-14T15:30:00Z"/>
              </w:rPr>
              <w:pPrChange w:id="848" w:author="Ирина Васильевна" w:date="2025-11-14T15:30:00Z">
                <w:pPr/>
              </w:pPrChange>
            </w:pPr>
            <w:del w:id="849" w:author="Ирина Васильевна" w:date="2025-11-14T15:30:00Z">
              <w:r w:rsidRPr="009326BC" w:rsidDel="00FF67EC">
                <w:delText>в том числе: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50" w:author="Ирина Васильевна" w:date="2025-11-14T15:30:00Z"/>
              </w:rPr>
              <w:pPrChange w:id="851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52" w:author="Ирина Васильевна" w:date="2025-11-14T15:30:00Z"/>
              </w:rPr>
              <w:pPrChange w:id="853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54" w:author="Ирина Васильевна" w:date="2025-11-14T15:30:00Z"/>
              </w:rPr>
              <w:pPrChange w:id="855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56" w:author="Ирина Васильевна" w:date="2025-11-14T15:30:00Z"/>
              </w:rPr>
              <w:pPrChange w:id="857" w:author="Ирина Васильевна" w:date="2025-11-14T15:30:00Z">
                <w:pPr>
                  <w:jc w:val="center"/>
                </w:pPr>
              </w:pPrChange>
            </w:pPr>
          </w:p>
        </w:tc>
      </w:tr>
      <w:tr w:rsidR="00C40638" w:rsidRPr="00A13E3F" w:rsidDel="00FF67EC" w:rsidTr="00FD5496">
        <w:trPr>
          <w:trHeight w:val="330"/>
          <w:del w:id="858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59" w:author="Ирина Васильевна" w:date="2025-11-14T15:30:00Z"/>
              </w:rPr>
              <w:pPrChange w:id="860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61" w:author="Ирина Васильевна" w:date="2025-11-14T15:30:00Z"/>
              </w:rPr>
              <w:pPrChange w:id="862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63" w:author="Ирина Васильевна" w:date="2025-11-14T15:30:00Z"/>
              </w:rPr>
              <w:pPrChange w:id="864" w:author="Ирина Васильевна" w:date="2025-11-14T15:30:00Z">
                <w:pPr/>
              </w:pPrChange>
            </w:pPr>
            <w:del w:id="865" w:author="Ирина Васильевна" w:date="2025-11-14T15:30:00Z">
              <w:r w:rsidRPr="009326BC" w:rsidDel="00FF67EC">
                <w:delText>федеральный бюджет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66" w:author="Ирина Васильевна" w:date="2025-11-14T15:30:00Z"/>
              </w:rPr>
              <w:pPrChange w:id="867" w:author="Ирина Васильевна" w:date="2025-11-14T15:30:00Z">
                <w:pPr>
                  <w:jc w:val="center"/>
                </w:pPr>
              </w:pPrChange>
            </w:pPr>
            <w:del w:id="868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69" w:author="Ирина Васильевна" w:date="2025-11-14T15:30:00Z"/>
              </w:rPr>
              <w:pPrChange w:id="870" w:author="Ирина Васильевна" w:date="2025-11-14T15:30:00Z">
                <w:pPr>
                  <w:jc w:val="center"/>
                </w:pPr>
              </w:pPrChange>
            </w:pPr>
            <w:del w:id="871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72" w:author="Ирина Васильевна" w:date="2025-11-14T15:30:00Z"/>
              </w:rPr>
              <w:pPrChange w:id="873" w:author="Ирина Васильевна" w:date="2025-11-14T15:30:00Z">
                <w:pPr>
                  <w:jc w:val="center"/>
                </w:pPr>
              </w:pPrChange>
            </w:pPr>
            <w:del w:id="874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75" w:author="Ирина Васильевна" w:date="2025-11-14T15:30:00Z"/>
              </w:rPr>
              <w:pPrChange w:id="876" w:author="Ирина Васильевна" w:date="2025-11-14T15:30:00Z">
                <w:pPr>
                  <w:jc w:val="center"/>
                </w:pPr>
              </w:pPrChange>
            </w:pPr>
            <w:del w:id="877" w:author="Ирина Васильевна" w:date="2025-11-14T15:30:00Z">
              <w:r w:rsidRPr="009326BC" w:rsidDel="00FF67EC">
                <w:delText>0,0</w:delText>
              </w:r>
            </w:del>
          </w:p>
        </w:tc>
      </w:tr>
      <w:tr w:rsidR="00C40638" w:rsidRPr="00A13E3F" w:rsidDel="00FF67EC" w:rsidTr="00FD5496">
        <w:trPr>
          <w:trHeight w:val="330"/>
          <w:del w:id="878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79" w:author="Ирина Васильевна" w:date="2025-11-14T15:30:00Z"/>
              </w:rPr>
              <w:pPrChange w:id="880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81" w:author="Ирина Васильевна" w:date="2025-11-14T15:30:00Z"/>
              </w:rPr>
              <w:pPrChange w:id="882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B55" w:rsidRPr="009326BC" w:rsidDel="00FF67EC" w:rsidRDefault="00BE1B55" w:rsidP="00FF67EC">
            <w:pPr>
              <w:ind w:firstLine="9072"/>
              <w:rPr>
                <w:del w:id="883" w:author="Ирина Васильевна" w:date="2025-11-14T15:30:00Z"/>
              </w:rPr>
              <w:pPrChange w:id="884" w:author="Ирина Васильевна" w:date="2025-11-14T15:30:00Z">
                <w:pPr/>
              </w:pPrChange>
            </w:pPr>
            <w:del w:id="885" w:author="Ирина Васильевна" w:date="2025-11-14T15:30:00Z">
              <w:r w:rsidRPr="009326BC" w:rsidDel="00FF67EC">
                <w:delText>краевой бюджет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86" w:author="Ирина Васильевна" w:date="2025-11-14T15:30:00Z"/>
              </w:rPr>
              <w:pPrChange w:id="887" w:author="Ирина Васильевна" w:date="2025-11-14T15:30:00Z">
                <w:pPr>
                  <w:jc w:val="center"/>
                </w:pPr>
              </w:pPrChange>
            </w:pPr>
            <w:del w:id="888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89" w:author="Ирина Васильевна" w:date="2025-11-14T15:30:00Z"/>
              </w:rPr>
              <w:pPrChange w:id="890" w:author="Ирина Васильевна" w:date="2025-11-14T15:30:00Z">
                <w:pPr>
                  <w:jc w:val="center"/>
                </w:pPr>
              </w:pPrChange>
            </w:pPr>
            <w:del w:id="891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92" w:author="Ирина Васильевна" w:date="2025-11-14T15:30:00Z"/>
              </w:rPr>
              <w:pPrChange w:id="893" w:author="Ирина Васильевна" w:date="2025-11-14T15:30:00Z">
                <w:pPr>
                  <w:jc w:val="center"/>
                </w:pPr>
              </w:pPrChange>
            </w:pPr>
            <w:del w:id="894" w:author="Ирина Васильевна" w:date="2025-11-14T15:30:00Z">
              <w:r w:rsidRPr="009326BC" w:rsidDel="00FF67EC">
                <w:delText>0,0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B55" w:rsidRPr="009326BC" w:rsidDel="00FF67EC" w:rsidRDefault="00BE1B55" w:rsidP="00FF67EC">
            <w:pPr>
              <w:ind w:firstLine="9072"/>
              <w:jc w:val="center"/>
              <w:rPr>
                <w:del w:id="895" w:author="Ирина Васильевна" w:date="2025-11-14T15:30:00Z"/>
              </w:rPr>
              <w:pPrChange w:id="896" w:author="Ирина Васильевна" w:date="2025-11-14T15:30:00Z">
                <w:pPr>
                  <w:jc w:val="center"/>
                </w:pPr>
              </w:pPrChange>
            </w:pPr>
            <w:del w:id="897" w:author="Ирина Васильевна" w:date="2025-11-14T15:30:00Z">
              <w:r w:rsidRPr="009326BC" w:rsidDel="00FF67EC">
                <w:delText>0,0</w:delText>
              </w:r>
            </w:del>
          </w:p>
        </w:tc>
      </w:tr>
      <w:tr w:rsidR="00C40638" w:rsidRPr="00A13E3F" w:rsidDel="00FF67EC" w:rsidTr="00FD5496">
        <w:trPr>
          <w:trHeight w:val="330"/>
          <w:del w:id="898" w:author="Ирина Васильевна" w:date="2025-11-14T15:30:00Z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E3F" w:rsidRPr="009326BC" w:rsidDel="00FF67EC" w:rsidRDefault="00A13E3F" w:rsidP="00FF67EC">
            <w:pPr>
              <w:ind w:firstLine="9072"/>
              <w:rPr>
                <w:del w:id="899" w:author="Ирина Васильевна" w:date="2025-11-14T15:30:00Z"/>
              </w:rPr>
              <w:pPrChange w:id="900" w:author="Ирина Васильевна" w:date="2025-11-14T15:30:00Z">
                <w:pPr/>
              </w:pPrChange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9326BC" w:rsidDel="00FF67EC" w:rsidRDefault="00A13E3F" w:rsidP="00FF67EC">
            <w:pPr>
              <w:ind w:firstLine="9072"/>
              <w:rPr>
                <w:del w:id="901" w:author="Ирина Васильевна" w:date="2025-11-14T15:30:00Z"/>
              </w:rPr>
              <w:pPrChange w:id="902" w:author="Ирина Васильевна" w:date="2025-11-14T15:30:00Z">
                <w:pPr/>
              </w:pPrChange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3E3F" w:rsidRPr="009326BC" w:rsidDel="00FF67EC" w:rsidRDefault="00A13E3F" w:rsidP="00FF67EC">
            <w:pPr>
              <w:ind w:firstLine="9072"/>
              <w:rPr>
                <w:del w:id="903" w:author="Ирина Васильевна" w:date="2025-11-14T15:30:00Z"/>
                <w:lang w:val="ru-RU"/>
              </w:rPr>
              <w:pPrChange w:id="904" w:author="Ирина Васильевна" w:date="2025-11-14T15:30:00Z">
                <w:pPr/>
              </w:pPrChange>
            </w:pPr>
            <w:del w:id="905" w:author="Ирина Васильевна" w:date="2025-11-14T15:30:00Z">
              <w:r w:rsidRPr="009326BC" w:rsidDel="00FF67EC">
                <w:delText>бюджет</w:delText>
              </w:r>
              <w:r w:rsidR="008D77B4" w:rsidRPr="009326BC" w:rsidDel="00FF67EC">
                <w:rPr>
                  <w:lang w:val="ru-RU"/>
                </w:rPr>
                <w:delText xml:space="preserve"> округа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3F" w:rsidRPr="009326BC" w:rsidDel="00FF67EC" w:rsidRDefault="00055C35" w:rsidP="00FF67EC">
            <w:pPr>
              <w:ind w:firstLine="9072"/>
              <w:jc w:val="center"/>
              <w:rPr>
                <w:del w:id="906" w:author="Ирина Васильевна" w:date="2025-11-14T15:30:00Z"/>
                <w:lang w:val="ru-RU"/>
              </w:rPr>
              <w:pPrChange w:id="907" w:author="Ирина Васильевна" w:date="2025-11-14T15:30:00Z">
                <w:pPr>
                  <w:jc w:val="center"/>
                </w:pPr>
              </w:pPrChange>
            </w:pPr>
            <w:del w:id="908" w:author="Ирина Васильевна" w:date="2025-11-14T15:30:00Z">
              <w:r w:rsidDel="00FF67EC">
                <w:rPr>
                  <w:lang w:val="ru-RU"/>
                </w:rPr>
                <w:delText>34 483,1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3F" w:rsidRPr="009326BC" w:rsidDel="00FF67EC" w:rsidRDefault="00055C35" w:rsidP="00FF67EC">
            <w:pPr>
              <w:ind w:firstLine="9072"/>
              <w:jc w:val="center"/>
              <w:rPr>
                <w:del w:id="909" w:author="Ирина Васильевна" w:date="2025-11-14T15:30:00Z"/>
                <w:lang w:val="ru-RU"/>
              </w:rPr>
              <w:pPrChange w:id="910" w:author="Ирина Васильевна" w:date="2025-11-14T15:30:00Z">
                <w:pPr>
                  <w:jc w:val="center"/>
                </w:pPr>
              </w:pPrChange>
            </w:pPr>
            <w:del w:id="911" w:author="Ирина Васильевна" w:date="2025-11-14T15:30:00Z">
              <w:r w:rsidDel="00FF67EC">
                <w:rPr>
                  <w:lang w:val="ru-RU"/>
                </w:rPr>
                <w:delText>32 845,1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3F" w:rsidRPr="009326BC" w:rsidDel="00FF67EC" w:rsidRDefault="00055C35" w:rsidP="00FF67EC">
            <w:pPr>
              <w:ind w:firstLine="9072"/>
              <w:jc w:val="center"/>
              <w:rPr>
                <w:del w:id="912" w:author="Ирина Васильевна" w:date="2025-11-14T15:30:00Z"/>
                <w:lang w:val="ru-RU"/>
              </w:rPr>
              <w:pPrChange w:id="913" w:author="Ирина Васильевна" w:date="2025-11-14T15:30:00Z">
                <w:pPr>
                  <w:jc w:val="center"/>
                </w:pPr>
              </w:pPrChange>
            </w:pPr>
            <w:del w:id="914" w:author="Ирина Васильевна" w:date="2025-11-14T15:30:00Z">
              <w:r w:rsidDel="00FF67EC">
                <w:rPr>
                  <w:lang w:val="ru-RU"/>
                </w:rPr>
                <w:delText>30 845,1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3F" w:rsidRPr="00055C35" w:rsidDel="00FF67EC" w:rsidRDefault="00055C35" w:rsidP="00FF67EC">
            <w:pPr>
              <w:ind w:firstLine="9072"/>
              <w:jc w:val="center"/>
              <w:rPr>
                <w:del w:id="915" w:author="Ирина Васильевна" w:date="2025-11-14T15:30:00Z"/>
                <w:lang w:val="ru-RU"/>
              </w:rPr>
              <w:pPrChange w:id="916" w:author="Ирина Васильевна" w:date="2025-11-14T15:30:00Z">
                <w:pPr>
                  <w:jc w:val="center"/>
                </w:pPr>
              </w:pPrChange>
            </w:pPr>
            <w:del w:id="917" w:author="Ирина Васильевна" w:date="2025-11-14T15:30:00Z">
              <w:r w:rsidRPr="00055C35" w:rsidDel="00FF67EC">
                <w:rPr>
                  <w:lang w:val="ru-RU"/>
                </w:rPr>
                <w:delText>98 173,3</w:delText>
              </w:r>
            </w:del>
          </w:p>
        </w:tc>
      </w:tr>
    </w:tbl>
    <w:p w:rsidR="00C21D75" w:rsidRPr="00A13E3F" w:rsidDel="00FF67EC" w:rsidRDefault="00C21D75" w:rsidP="00FF67EC">
      <w:pPr>
        <w:autoSpaceDE w:val="0"/>
        <w:autoSpaceDN w:val="0"/>
        <w:adjustRightInd w:val="0"/>
        <w:ind w:firstLine="9072"/>
        <w:rPr>
          <w:del w:id="918" w:author="Ирина Васильевна" w:date="2025-11-14T15:30:00Z"/>
          <w:sz w:val="28"/>
          <w:szCs w:val="28"/>
          <w:lang w:val="ru-RU"/>
        </w:rPr>
        <w:pPrChange w:id="919" w:author="Ирина Васильевна" w:date="2025-11-14T15:30:00Z">
          <w:pPr>
            <w:autoSpaceDE w:val="0"/>
            <w:autoSpaceDN w:val="0"/>
            <w:adjustRightInd w:val="0"/>
            <w:ind w:firstLine="9356"/>
          </w:pPr>
        </w:pPrChange>
      </w:pPr>
    </w:p>
    <w:p w:rsidR="001005A6" w:rsidDel="00FF67EC" w:rsidRDefault="001005A6" w:rsidP="00FF67EC">
      <w:pPr>
        <w:ind w:firstLine="9072"/>
        <w:rPr>
          <w:del w:id="920" w:author="Ирина Васильевна" w:date="2025-11-14T15:30:00Z"/>
          <w:lang w:val="ru-RU"/>
        </w:rPr>
        <w:pPrChange w:id="921" w:author="Ирина Васильевна" w:date="2025-11-14T15:30:00Z">
          <w:pPr/>
        </w:pPrChange>
      </w:pPr>
    </w:p>
    <w:p w:rsidR="001005A6" w:rsidDel="00FF67EC" w:rsidRDefault="001005A6" w:rsidP="00FF67EC">
      <w:pPr>
        <w:ind w:firstLine="9072"/>
        <w:rPr>
          <w:del w:id="922" w:author="Ирина Васильевна" w:date="2025-11-14T15:30:00Z"/>
          <w:lang w:val="ru-RU"/>
        </w:rPr>
        <w:pPrChange w:id="923" w:author="Ирина Васильевна" w:date="2025-11-14T15:30:00Z">
          <w:pPr/>
        </w:pPrChange>
      </w:pPr>
    </w:p>
    <w:p w:rsidR="001005A6" w:rsidDel="00FF67EC" w:rsidRDefault="001005A6" w:rsidP="00FF67EC">
      <w:pPr>
        <w:ind w:firstLine="9072"/>
        <w:rPr>
          <w:del w:id="924" w:author="Ирина Васильевна" w:date="2025-11-14T15:30:00Z"/>
          <w:lang w:val="ru-RU"/>
        </w:rPr>
        <w:sectPr w:rsidR="001005A6" w:rsidDel="00FF67EC" w:rsidSect="00FF67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6838" w:h="11906" w:orient="landscape"/>
          <w:pgMar w:top="1985" w:right="962" w:bottom="567" w:left="567" w:header="709" w:footer="709" w:gutter="0"/>
          <w:cols w:space="708"/>
          <w:docGrid w:linePitch="360"/>
          <w:sectPrChange w:id="925" w:author="Ирина Васильевна" w:date="2025-11-14T15:30:00Z"/>
        </w:sectPr>
        <w:pPrChange w:id="926" w:author="Ирина Васильевна" w:date="2025-11-14T15:30:00Z">
          <w:pPr/>
        </w:pPrChange>
      </w:pPr>
    </w:p>
    <w:p w:rsidR="001005A6" w:rsidRPr="001005A6" w:rsidDel="00FF67EC" w:rsidRDefault="001005A6" w:rsidP="00FF67EC">
      <w:pPr>
        <w:pStyle w:val="aa"/>
        <w:ind w:right="141" w:firstLine="9072"/>
        <w:jc w:val="right"/>
        <w:rPr>
          <w:del w:id="927" w:author="Ирина Васильевна" w:date="2025-11-14T15:30:00Z"/>
          <w:sz w:val="28"/>
          <w:szCs w:val="28"/>
          <w:lang w:val="ru-RU"/>
        </w:rPr>
        <w:pPrChange w:id="928" w:author="Ирина Васильевна" w:date="2025-11-14T15:30:00Z">
          <w:pPr>
            <w:pStyle w:val="aa"/>
            <w:ind w:right="141"/>
            <w:jc w:val="right"/>
          </w:pPr>
        </w:pPrChange>
      </w:pPr>
      <w:del w:id="929" w:author="Ирина Васильевна" w:date="2025-11-14T15:30:00Z">
        <w:r w:rsidDel="00FF67EC">
          <w:rPr>
            <w:sz w:val="28"/>
            <w:szCs w:val="28"/>
            <w:lang w:val="ru-RU"/>
          </w:rPr>
          <w:lastRenderedPageBreak/>
          <w:delText xml:space="preserve">                                                        </w:delText>
        </w:r>
        <w:r w:rsidRPr="001005A6" w:rsidDel="00FF67EC">
          <w:rPr>
            <w:sz w:val="28"/>
            <w:szCs w:val="28"/>
            <w:lang w:val="ru-RU"/>
          </w:rPr>
          <w:delText>Приложение № 3</w:delText>
        </w:r>
      </w:del>
    </w:p>
    <w:p w:rsidR="001005A6" w:rsidRPr="001005A6" w:rsidDel="00FF67EC" w:rsidRDefault="001005A6" w:rsidP="00FF67EC">
      <w:pPr>
        <w:pStyle w:val="aa"/>
        <w:ind w:right="141" w:firstLine="9072"/>
        <w:jc w:val="right"/>
        <w:rPr>
          <w:del w:id="930" w:author="Ирина Васильевна" w:date="2025-11-14T15:30:00Z"/>
          <w:sz w:val="28"/>
          <w:szCs w:val="28"/>
          <w:lang w:val="ru-RU"/>
        </w:rPr>
        <w:pPrChange w:id="931" w:author="Ирина Васильевна" w:date="2025-11-14T15:30:00Z">
          <w:pPr>
            <w:pStyle w:val="aa"/>
            <w:ind w:right="141"/>
            <w:jc w:val="right"/>
          </w:pPr>
        </w:pPrChange>
      </w:pPr>
      <w:del w:id="932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к муниципальной программе </w:delText>
        </w:r>
      </w:del>
    </w:p>
    <w:p w:rsidR="001005A6" w:rsidRPr="001005A6" w:rsidDel="00FF67EC" w:rsidRDefault="001005A6" w:rsidP="00FF67EC">
      <w:pPr>
        <w:pStyle w:val="aa"/>
        <w:ind w:right="141" w:firstLine="9072"/>
        <w:jc w:val="right"/>
        <w:rPr>
          <w:del w:id="933" w:author="Ирина Васильевна" w:date="2025-11-14T15:30:00Z"/>
          <w:sz w:val="28"/>
          <w:szCs w:val="28"/>
          <w:lang w:val="ru-RU"/>
        </w:rPr>
        <w:pPrChange w:id="934" w:author="Ирина Васильевна" w:date="2025-11-14T15:30:00Z">
          <w:pPr>
            <w:pStyle w:val="aa"/>
            <w:ind w:right="141"/>
            <w:jc w:val="right"/>
          </w:pPr>
        </w:pPrChange>
      </w:pPr>
      <w:del w:id="935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«Содействие развитию физической </w:delText>
        </w:r>
      </w:del>
    </w:p>
    <w:p w:rsidR="001005A6" w:rsidRPr="001005A6" w:rsidDel="00FF67EC" w:rsidRDefault="001005A6" w:rsidP="00FF67EC">
      <w:pPr>
        <w:pStyle w:val="aa"/>
        <w:ind w:right="141" w:firstLine="9072"/>
        <w:jc w:val="right"/>
        <w:rPr>
          <w:del w:id="936" w:author="Ирина Васильевна" w:date="2025-11-14T15:30:00Z"/>
          <w:sz w:val="28"/>
          <w:szCs w:val="28"/>
          <w:lang w:val="ru-RU"/>
        </w:rPr>
        <w:pPrChange w:id="937" w:author="Ирина Васильевна" w:date="2025-11-14T15:30:00Z">
          <w:pPr>
            <w:pStyle w:val="aa"/>
            <w:ind w:right="141"/>
            <w:jc w:val="right"/>
          </w:pPr>
        </w:pPrChange>
      </w:pPr>
      <w:del w:id="938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культуры и спорта»</w:delText>
        </w:r>
      </w:del>
    </w:p>
    <w:p w:rsidR="001005A6" w:rsidRPr="001005A6" w:rsidDel="00FF67EC" w:rsidRDefault="001005A6" w:rsidP="00FF67EC">
      <w:pPr>
        <w:pStyle w:val="aa"/>
        <w:ind w:firstLine="9072"/>
        <w:jc w:val="right"/>
        <w:rPr>
          <w:del w:id="939" w:author="Ирина Васильевна" w:date="2025-11-14T15:30:00Z"/>
          <w:sz w:val="28"/>
          <w:szCs w:val="28"/>
          <w:lang w:val="ru-RU"/>
        </w:rPr>
        <w:pPrChange w:id="940" w:author="Ирина Васильевна" w:date="2025-11-14T15:30:00Z">
          <w:pPr>
            <w:pStyle w:val="aa"/>
            <w:jc w:val="right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941" w:author="Ирина Васильевна" w:date="2025-11-14T15:30:00Z"/>
          <w:sz w:val="28"/>
          <w:szCs w:val="28"/>
          <w:lang w:val="ru-RU"/>
        </w:rPr>
        <w:pPrChange w:id="942" w:author="Ирина Васильевна" w:date="2025-11-14T15:30:00Z">
          <w:pPr>
            <w:pStyle w:val="aa"/>
            <w:jc w:val="center"/>
          </w:pPr>
        </w:pPrChange>
      </w:pPr>
      <w:del w:id="943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Подпрограмма 1</w:delText>
        </w:r>
      </w:del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944" w:author="Ирина Васильевна" w:date="2025-11-14T15:30:00Z"/>
          <w:sz w:val="28"/>
          <w:szCs w:val="28"/>
          <w:lang w:val="ru-RU"/>
        </w:rPr>
        <w:pPrChange w:id="945" w:author="Ирина Васильевна" w:date="2025-11-14T15:30:00Z">
          <w:pPr>
            <w:pStyle w:val="aa"/>
            <w:jc w:val="center"/>
          </w:pPr>
        </w:pPrChange>
      </w:pPr>
      <w:del w:id="946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«Содействие развитию массовой физической культуры</w:delText>
        </w:r>
        <w:r w:rsidR="009326BC" w:rsidDel="00FF67EC">
          <w:rPr>
            <w:sz w:val="28"/>
            <w:szCs w:val="28"/>
            <w:lang w:val="ru-RU"/>
          </w:rPr>
          <w:delText xml:space="preserve"> </w:delText>
        </w:r>
        <w:r w:rsidRPr="001005A6" w:rsidDel="00FF67EC">
          <w:rPr>
            <w:sz w:val="28"/>
            <w:szCs w:val="28"/>
            <w:lang w:val="ru-RU"/>
          </w:rPr>
          <w:delText xml:space="preserve"> и спорта»</w:delText>
        </w:r>
      </w:del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947" w:author="Ирина Васильевна" w:date="2025-11-14T15:30:00Z"/>
          <w:sz w:val="28"/>
          <w:szCs w:val="28"/>
          <w:lang w:val="ru-RU"/>
        </w:rPr>
        <w:pPrChange w:id="948" w:author="Ирина Васильевна" w:date="2025-11-14T15:30:00Z">
          <w:pPr>
            <w:pStyle w:val="aa"/>
            <w:jc w:val="center"/>
          </w:pPr>
        </w:pPrChange>
      </w:pPr>
      <w:del w:id="949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 </w:delText>
        </w:r>
      </w:del>
    </w:p>
    <w:p w:rsidR="001005A6" w:rsidRPr="00AB28BE" w:rsidDel="00FF67EC" w:rsidRDefault="001005A6" w:rsidP="00FF67EC">
      <w:pPr>
        <w:pStyle w:val="aa"/>
        <w:numPr>
          <w:ilvl w:val="0"/>
          <w:numId w:val="15"/>
        </w:numPr>
        <w:ind w:firstLine="9072"/>
        <w:jc w:val="center"/>
        <w:rPr>
          <w:del w:id="950" w:author="Ирина Васильевна" w:date="2025-11-14T15:30:00Z"/>
          <w:sz w:val="28"/>
          <w:szCs w:val="28"/>
        </w:rPr>
        <w:pPrChange w:id="951" w:author="Ирина Васильевна" w:date="2025-11-14T15:30:00Z">
          <w:pPr>
            <w:pStyle w:val="aa"/>
            <w:numPr>
              <w:numId w:val="15"/>
            </w:numPr>
            <w:ind w:left="1080" w:hanging="720"/>
            <w:jc w:val="center"/>
          </w:pPr>
        </w:pPrChange>
      </w:pPr>
      <w:del w:id="952" w:author="Ирина Васильевна" w:date="2025-11-14T15:30:00Z">
        <w:r w:rsidRPr="00AB28BE" w:rsidDel="00FF67EC">
          <w:rPr>
            <w:sz w:val="28"/>
            <w:szCs w:val="28"/>
          </w:rPr>
          <w:delText>Паспорт Подпрограммы</w:delText>
        </w:r>
      </w:del>
    </w:p>
    <w:p w:rsidR="001005A6" w:rsidRPr="00AB28BE" w:rsidDel="00FF67EC" w:rsidRDefault="001005A6" w:rsidP="00FF67EC">
      <w:pPr>
        <w:pStyle w:val="aa"/>
        <w:ind w:firstLine="9072"/>
        <w:jc w:val="center"/>
        <w:rPr>
          <w:del w:id="953" w:author="Ирина Васильевна" w:date="2025-11-14T15:30:00Z"/>
          <w:sz w:val="28"/>
          <w:szCs w:val="28"/>
        </w:rPr>
        <w:pPrChange w:id="954" w:author="Ирина Васильевна" w:date="2025-11-14T15:30:00Z">
          <w:pPr>
            <w:pStyle w:val="aa"/>
            <w:jc w:val="center"/>
          </w:pPr>
        </w:pPrChange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5812"/>
      </w:tblGrid>
      <w:tr w:rsidR="001005A6" w:rsidRPr="00C030AA" w:rsidDel="00FF67EC" w:rsidTr="001005A6">
        <w:trPr>
          <w:trHeight w:val="800"/>
          <w:del w:id="955" w:author="Ирина Васильевна" w:date="2025-11-14T15:30:00Z"/>
        </w:trPr>
        <w:tc>
          <w:tcPr>
            <w:tcW w:w="3619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956" w:author="Ирина Васильевна" w:date="2025-11-14T15:30:00Z"/>
                <w:sz w:val="28"/>
                <w:szCs w:val="28"/>
              </w:rPr>
              <w:pPrChange w:id="957" w:author="Ирина Васильевна" w:date="2025-11-14T15:30:00Z">
                <w:pPr>
                  <w:pStyle w:val="aa"/>
                </w:pPr>
              </w:pPrChange>
            </w:pPr>
            <w:del w:id="958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 xml:space="preserve">Наименование </w:delText>
              </w:r>
              <w:r w:rsidRPr="00AB28BE" w:rsidDel="00FF67EC">
                <w:rPr>
                  <w:sz w:val="28"/>
                  <w:szCs w:val="28"/>
                </w:rPr>
                <w:br/>
                <w:delText xml:space="preserve">подпрограммы </w:delText>
              </w:r>
            </w:del>
          </w:p>
        </w:tc>
        <w:tc>
          <w:tcPr>
            <w:tcW w:w="5812" w:type="dxa"/>
          </w:tcPr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959" w:author="Ирина Васильевна" w:date="2025-11-14T15:30:00Z"/>
                <w:sz w:val="28"/>
                <w:szCs w:val="28"/>
                <w:lang w:val="ru-RU"/>
              </w:rPr>
              <w:pPrChange w:id="960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61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«Содействие развитию массовой физической культуры и спорта»</w:delText>
              </w:r>
            </w:del>
          </w:p>
        </w:tc>
      </w:tr>
      <w:tr w:rsidR="001005A6" w:rsidRPr="00C030AA" w:rsidDel="00FF67EC" w:rsidTr="001005A6">
        <w:trPr>
          <w:trHeight w:val="800"/>
          <w:del w:id="962" w:author="Ирина Васильевна" w:date="2025-11-14T15:30:00Z"/>
        </w:trPr>
        <w:tc>
          <w:tcPr>
            <w:tcW w:w="3619" w:type="dxa"/>
          </w:tcPr>
          <w:p w:rsidR="001005A6" w:rsidRPr="001005A6" w:rsidDel="00FF67EC" w:rsidRDefault="001005A6" w:rsidP="00FF67EC">
            <w:pPr>
              <w:pStyle w:val="aa"/>
              <w:ind w:firstLine="9072"/>
              <w:rPr>
                <w:del w:id="963" w:author="Ирина Васильевна" w:date="2025-11-14T15:30:00Z"/>
                <w:sz w:val="28"/>
                <w:szCs w:val="28"/>
                <w:lang w:val="ru-RU"/>
              </w:rPr>
              <w:pPrChange w:id="964" w:author="Ирина Васильевна" w:date="2025-11-14T15:30:00Z">
                <w:pPr>
                  <w:pStyle w:val="aa"/>
                </w:pPr>
              </w:pPrChange>
            </w:pPr>
            <w:del w:id="965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Наименование муниципальной программы, в рамках которой реализуется подпрограмма</w:delText>
              </w:r>
            </w:del>
          </w:p>
        </w:tc>
        <w:tc>
          <w:tcPr>
            <w:tcW w:w="5812" w:type="dxa"/>
          </w:tcPr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966" w:author="Ирина Васильевна" w:date="2025-11-14T15:30:00Z"/>
                <w:sz w:val="28"/>
                <w:szCs w:val="28"/>
                <w:lang w:val="ru-RU"/>
              </w:rPr>
              <w:pPrChange w:id="967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68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«Содействие развитию физической культуры и спорта» (далее - Программа)</w:delText>
              </w:r>
            </w:del>
          </w:p>
        </w:tc>
      </w:tr>
      <w:tr w:rsidR="001005A6" w:rsidRPr="00C030AA" w:rsidDel="00FF67EC" w:rsidTr="001005A6">
        <w:trPr>
          <w:trHeight w:val="800"/>
          <w:del w:id="969" w:author="Ирина Васильевна" w:date="2025-11-14T15:30:00Z"/>
        </w:trPr>
        <w:tc>
          <w:tcPr>
            <w:tcW w:w="3619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970" w:author="Ирина Васильевна" w:date="2025-11-14T15:30:00Z"/>
                <w:sz w:val="28"/>
                <w:szCs w:val="28"/>
              </w:rPr>
              <w:pPrChange w:id="971" w:author="Ирина Васильевна" w:date="2025-11-14T15:30:00Z">
                <w:pPr>
                  <w:pStyle w:val="aa"/>
                </w:pPr>
              </w:pPrChange>
            </w:pPr>
            <w:del w:id="972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Ответственный исполнитель подпрограммы</w:delText>
              </w:r>
            </w:del>
          </w:p>
        </w:tc>
        <w:tc>
          <w:tcPr>
            <w:tcW w:w="5812" w:type="dxa"/>
          </w:tcPr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973" w:author="Ирина Васильевна" w:date="2025-11-14T15:30:00Z"/>
                <w:sz w:val="28"/>
                <w:szCs w:val="28"/>
                <w:lang w:val="ru-RU"/>
              </w:rPr>
              <w:pPrChange w:id="974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75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Отдел культуры, по делам молодёжи и спорта администрации Абанского района</w:delText>
              </w:r>
            </w:del>
          </w:p>
        </w:tc>
      </w:tr>
      <w:tr w:rsidR="001005A6" w:rsidRPr="00C030AA" w:rsidDel="00FF67EC" w:rsidTr="001005A6">
        <w:trPr>
          <w:trHeight w:val="800"/>
          <w:del w:id="976" w:author="Ирина Васильевна" w:date="2025-11-14T15:30:00Z"/>
        </w:trPr>
        <w:tc>
          <w:tcPr>
            <w:tcW w:w="3619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977" w:author="Ирина Васильевна" w:date="2025-11-14T15:30:00Z"/>
                <w:sz w:val="28"/>
                <w:szCs w:val="28"/>
              </w:rPr>
              <w:pPrChange w:id="978" w:author="Ирина Васильевна" w:date="2025-11-14T15:30:00Z">
                <w:pPr>
                  <w:pStyle w:val="aa"/>
                </w:pPr>
              </w:pPrChange>
            </w:pPr>
            <w:del w:id="979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Главный распорядитель бюджетных средств</w:delText>
              </w:r>
            </w:del>
          </w:p>
        </w:tc>
        <w:tc>
          <w:tcPr>
            <w:tcW w:w="5812" w:type="dxa"/>
          </w:tcPr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980" w:author="Ирина Васильевна" w:date="2025-11-14T15:30:00Z"/>
                <w:sz w:val="28"/>
                <w:szCs w:val="28"/>
                <w:lang w:val="ru-RU"/>
              </w:rPr>
              <w:pPrChange w:id="981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82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Отдел культуры, по делам молодёжи и спорта администрации Абанского района</w:delText>
              </w:r>
            </w:del>
          </w:p>
        </w:tc>
      </w:tr>
      <w:tr w:rsidR="001005A6" w:rsidRPr="00C030AA" w:rsidDel="00FF67EC" w:rsidTr="001005A6">
        <w:trPr>
          <w:trHeight w:val="800"/>
          <w:del w:id="983" w:author="Ирина Васильевна" w:date="2025-11-14T15:30:00Z"/>
        </w:trPr>
        <w:tc>
          <w:tcPr>
            <w:tcW w:w="3619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984" w:author="Ирина Васильевна" w:date="2025-11-14T15:30:00Z"/>
                <w:sz w:val="28"/>
                <w:szCs w:val="28"/>
              </w:rPr>
              <w:pPrChange w:id="985" w:author="Ирина Васильевна" w:date="2025-11-14T15:30:00Z">
                <w:pPr>
                  <w:pStyle w:val="aa"/>
                </w:pPr>
              </w:pPrChange>
            </w:pPr>
            <w:del w:id="986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Цель и задачи подпрограммы</w:delText>
              </w:r>
            </w:del>
          </w:p>
        </w:tc>
        <w:tc>
          <w:tcPr>
            <w:tcW w:w="5812" w:type="dxa"/>
          </w:tcPr>
          <w:p w:rsidR="001005A6" w:rsidRPr="009326BC" w:rsidDel="00FF67EC" w:rsidRDefault="001005A6" w:rsidP="00FF67EC">
            <w:pPr>
              <w:pStyle w:val="aa"/>
              <w:ind w:firstLine="9072"/>
              <w:jc w:val="both"/>
              <w:rPr>
                <w:del w:id="987" w:author="Ирина Васильевна" w:date="2025-11-14T15:30:00Z"/>
                <w:sz w:val="28"/>
                <w:szCs w:val="28"/>
                <w:lang w:val="ru-RU"/>
              </w:rPr>
              <w:pPrChange w:id="988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89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Цель подпрограммы: Создание для всех категорий и групп населения условий для занятий </w:delText>
              </w:r>
              <w:r w:rsidRPr="009326BC" w:rsidDel="00FF67EC">
                <w:rPr>
                  <w:sz w:val="28"/>
                  <w:szCs w:val="28"/>
                  <w:lang w:val="ru-RU"/>
                </w:rPr>
                <w:delText xml:space="preserve">физической культурой и массовым спортом, </w:delText>
              </w:r>
            </w:del>
          </w:p>
          <w:p w:rsidR="001005A6" w:rsidRPr="009326BC" w:rsidDel="00FF67EC" w:rsidRDefault="001005A6" w:rsidP="00FF67EC">
            <w:pPr>
              <w:pStyle w:val="aa"/>
              <w:ind w:firstLine="9072"/>
              <w:jc w:val="both"/>
              <w:rPr>
                <w:del w:id="990" w:author="Ирина Васильевна" w:date="2025-11-14T15:30:00Z"/>
                <w:sz w:val="28"/>
                <w:szCs w:val="28"/>
                <w:lang w:val="ru-RU"/>
              </w:rPr>
              <w:pPrChange w:id="991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92" w:author="Ирина Васильевна" w:date="2025-11-14T15:30:00Z">
              <w:r w:rsidRPr="009326BC" w:rsidDel="00FF67EC">
                <w:rPr>
                  <w:sz w:val="28"/>
                  <w:szCs w:val="28"/>
                  <w:lang w:val="ru-RU"/>
                </w:rPr>
                <w:delText>Задачи подпрограммы:</w:delText>
              </w:r>
            </w:del>
          </w:p>
          <w:p w:rsidR="001005A6" w:rsidRPr="009326BC" w:rsidDel="00FF67EC" w:rsidRDefault="001005A6" w:rsidP="00FF67EC">
            <w:pPr>
              <w:pStyle w:val="aa"/>
              <w:ind w:firstLine="9072"/>
              <w:jc w:val="both"/>
              <w:rPr>
                <w:del w:id="993" w:author="Ирина Васильевна" w:date="2025-11-14T15:30:00Z"/>
                <w:bCs/>
                <w:sz w:val="28"/>
                <w:szCs w:val="28"/>
                <w:lang w:val="ru-RU"/>
              </w:rPr>
              <w:pPrChange w:id="994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95" w:author="Ирина Васильевна" w:date="2025-11-14T15:30:00Z">
              <w:r w:rsidRPr="009326BC" w:rsidDel="00FF67EC">
                <w:rPr>
                  <w:bCs/>
                  <w:sz w:val="28"/>
                  <w:szCs w:val="28"/>
                  <w:lang w:val="ru-RU"/>
                </w:rPr>
                <w:delText xml:space="preserve">1. Развитие устойчивой потребности </w:delText>
              </w:r>
              <w:r w:rsidRPr="009326BC" w:rsidDel="00FF67EC">
                <w:rPr>
                  <w:sz w:val="28"/>
                  <w:szCs w:val="28"/>
                  <w:lang w:val="ru-RU"/>
                </w:rPr>
                <w:delText xml:space="preserve">всех категорий </w:delText>
              </w:r>
              <w:r w:rsidRPr="009326BC" w:rsidDel="00FF67EC">
                <w:rPr>
                  <w:bCs/>
                  <w:sz w:val="28"/>
                  <w:szCs w:val="28"/>
                  <w:lang w:val="ru-RU"/>
                </w:rPr>
                <w:delText xml:space="preserve"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</w:delText>
              </w:r>
              <w:r w:rsidR="00F32FC5" w:rsidDel="00FF67EC">
                <w:rPr>
                  <w:bCs/>
                  <w:sz w:val="28"/>
                  <w:szCs w:val="28"/>
                  <w:lang w:val="ru-RU"/>
                </w:rPr>
                <w:delText>муниципального округа</w:delText>
              </w:r>
              <w:r w:rsidRPr="009326BC" w:rsidDel="00FF67EC">
                <w:rPr>
                  <w:bCs/>
                  <w:sz w:val="28"/>
                  <w:szCs w:val="28"/>
                  <w:lang w:val="ru-RU"/>
                </w:rPr>
                <w:delText>;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996" w:author="Ирина Васильевна" w:date="2025-11-14T15:30:00Z"/>
                <w:sz w:val="28"/>
                <w:szCs w:val="28"/>
                <w:lang w:val="ru-RU"/>
              </w:rPr>
              <w:pPrChange w:id="997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998" w:author="Ирина Васильевна" w:date="2025-11-14T15:30:00Z">
              <w:r w:rsidRPr="009326BC" w:rsidDel="00FF67EC">
                <w:rPr>
                  <w:sz w:val="28"/>
                  <w:szCs w:val="28"/>
                  <w:lang w:val="ru-RU"/>
                </w:rPr>
                <w:delText>2. Выявление и поддержка успешного опыта по организации массовой физкультурно-спортивной работы среди населения</w:delText>
              </w:r>
              <w:r w:rsidR="004D3AD3" w:rsidRPr="004D3AD3" w:rsidDel="00FF67EC">
                <w:rPr>
                  <w:sz w:val="28"/>
                  <w:szCs w:val="28"/>
                  <w:lang w:val="ru-RU"/>
                </w:rPr>
                <w:delText>, в том числе среди лиц с ограниченными возможностями здоровья и инвалидов.</w:delText>
              </w:r>
            </w:del>
          </w:p>
        </w:tc>
      </w:tr>
      <w:tr w:rsidR="001005A6" w:rsidRPr="00C030AA" w:rsidDel="00FF67EC" w:rsidTr="001005A6">
        <w:trPr>
          <w:trHeight w:val="800"/>
          <w:del w:id="999" w:author="Ирина Васильевна" w:date="2025-11-14T15:30:00Z"/>
        </w:trPr>
        <w:tc>
          <w:tcPr>
            <w:tcW w:w="3619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1000" w:author="Ирина Васильевна" w:date="2025-11-14T15:30:00Z"/>
                <w:sz w:val="28"/>
                <w:szCs w:val="28"/>
              </w:rPr>
              <w:pPrChange w:id="1001" w:author="Ирина Васильевна" w:date="2025-11-14T15:30:00Z">
                <w:pPr>
                  <w:pStyle w:val="aa"/>
                </w:pPr>
              </w:pPrChange>
            </w:pPr>
            <w:del w:id="1002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Показатели результативности</w:delText>
              </w:r>
              <w:r w:rsidRPr="00AB28BE" w:rsidDel="00FF67EC">
                <w:rPr>
                  <w:sz w:val="28"/>
                  <w:szCs w:val="28"/>
                </w:rPr>
                <w:br/>
                <w:delText xml:space="preserve">подпрограммы    </w:delText>
              </w:r>
            </w:del>
          </w:p>
        </w:tc>
        <w:tc>
          <w:tcPr>
            <w:tcW w:w="5812" w:type="dxa"/>
          </w:tcPr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1003" w:author="Ирина Васильевна" w:date="2025-11-14T15:30:00Z"/>
                <w:sz w:val="28"/>
                <w:szCs w:val="28"/>
                <w:lang w:val="ru-RU"/>
              </w:rPr>
              <w:pPrChange w:id="1004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005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Показатели результативности приведены в приложении № 1 к подпрограмме.</w:delText>
              </w:r>
            </w:del>
          </w:p>
        </w:tc>
      </w:tr>
      <w:tr w:rsidR="001005A6" w:rsidRPr="00AB28BE" w:rsidDel="00FF67EC" w:rsidTr="001005A6">
        <w:trPr>
          <w:trHeight w:val="800"/>
          <w:del w:id="1006" w:author="Ирина Васильевна" w:date="2025-11-14T15:30:00Z"/>
        </w:trPr>
        <w:tc>
          <w:tcPr>
            <w:tcW w:w="3619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1007" w:author="Ирина Васильевна" w:date="2025-11-14T15:30:00Z"/>
                <w:sz w:val="28"/>
                <w:szCs w:val="28"/>
              </w:rPr>
              <w:pPrChange w:id="1008" w:author="Ирина Васильевна" w:date="2025-11-14T15:30:00Z">
                <w:pPr>
                  <w:pStyle w:val="aa"/>
                </w:pPr>
              </w:pPrChange>
            </w:pPr>
            <w:del w:id="1009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 xml:space="preserve">Сроки </w:delText>
              </w:r>
              <w:r w:rsidRPr="00AB28BE" w:rsidDel="00FF67EC">
                <w:rPr>
                  <w:sz w:val="28"/>
                  <w:szCs w:val="28"/>
                </w:rPr>
                <w:br/>
                <w:delText>реализации подпрограммы</w:delText>
              </w:r>
            </w:del>
          </w:p>
        </w:tc>
        <w:tc>
          <w:tcPr>
            <w:tcW w:w="5812" w:type="dxa"/>
          </w:tcPr>
          <w:p w:rsidR="001005A6" w:rsidRPr="00AB28BE" w:rsidDel="00FF67EC" w:rsidRDefault="001005A6" w:rsidP="00FF67EC">
            <w:pPr>
              <w:pStyle w:val="aa"/>
              <w:ind w:firstLine="9072"/>
              <w:jc w:val="both"/>
              <w:rPr>
                <w:del w:id="1010" w:author="Ирина Васильевна" w:date="2025-11-14T15:30:00Z"/>
                <w:sz w:val="28"/>
                <w:szCs w:val="28"/>
              </w:rPr>
              <w:pPrChange w:id="1011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012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20</w:delText>
              </w:r>
              <w:r w:rsidR="003522D5" w:rsidDel="00FF67EC">
                <w:rPr>
                  <w:sz w:val="28"/>
                  <w:szCs w:val="28"/>
                  <w:lang w:val="ru-RU"/>
                </w:rPr>
                <w:delText>26</w:delText>
              </w:r>
              <w:r w:rsidRPr="00AB28BE" w:rsidDel="00FF67EC">
                <w:rPr>
                  <w:sz w:val="28"/>
                  <w:szCs w:val="28"/>
                </w:rPr>
                <w:delText xml:space="preserve"> - 202</w:delText>
              </w:r>
              <w:r w:rsidR="003522D5" w:rsidDel="00FF67EC">
                <w:rPr>
                  <w:sz w:val="28"/>
                  <w:szCs w:val="28"/>
                  <w:lang w:val="ru-RU"/>
                </w:rPr>
                <w:delText>8</w:delText>
              </w:r>
              <w:r w:rsidRPr="00AB28BE" w:rsidDel="00FF67EC">
                <w:rPr>
                  <w:sz w:val="28"/>
                  <w:szCs w:val="28"/>
                </w:rPr>
                <w:delText xml:space="preserve"> годы.</w:delText>
              </w:r>
            </w:del>
          </w:p>
          <w:p w:rsidR="001005A6" w:rsidRPr="00AB28BE" w:rsidDel="00FF67EC" w:rsidRDefault="001005A6" w:rsidP="00FF67EC">
            <w:pPr>
              <w:pStyle w:val="aa"/>
              <w:ind w:firstLine="9072"/>
              <w:jc w:val="both"/>
              <w:rPr>
                <w:del w:id="1013" w:author="Ирина Васильевна" w:date="2025-11-14T15:30:00Z"/>
                <w:sz w:val="28"/>
                <w:szCs w:val="28"/>
              </w:rPr>
              <w:pPrChange w:id="1014" w:author="Ирина Васильевна" w:date="2025-11-14T15:30:00Z">
                <w:pPr>
                  <w:pStyle w:val="aa"/>
                  <w:jc w:val="both"/>
                </w:pPr>
              </w:pPrChange>
            </w:pPr>
          </w:p>
        </w:tc>
      </w:tr>
      <w:tr w:rsidR="001005A6" w:rsidRPr="00C030AA" w:rsidDel="00FF67EC" w:rsidTr="001005A6">
        <w:trPr>
          <w:trHeight w:val="800"/>
          <w:del w:id="1015" w:author="Ирина Васильевна" w:date="2025-11-14T15:30:00Z"/>
        </w:trPr>
        <w:tc>
          <w:tcPr>
            <w:tcW w:w="3619" w:type="dxa"/>
          </w:tcPr>
          <w:p w:rsidR="001005A6" w:rsidRPr="001005A6" w:rsidDel="00FF67EC" w:rsidRDefault="001005A6" w:rsidP="00FF67EC">
            <w:pPr>
              <w:pStyle w:val="aa"/>
              <w:ind w:firstLine="9072"/>
              <w:rPr>
                <w:del w:id="1016" w:author="Ирина Васильевна" w:date="2025-11-14T15:30:00Z"/>
                <w:sz w:val="28"/>
                <w:szCs w:val="28"/>
                <w:lang w:val="ru-RU"/>
              </w:rPr>
              <w:pPrChange w:id="1017" w:author="Ирина Васильевна" w:date="2025-11-14T15:30:00Z">
                <w:pPr>
                  <w:pStyle w:val="aa"/>
                </w:pPr>
              </w:pPrChange>
            </w:pPr>
            <w:del w:id="1018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lastRenderedPageBreak/>
                <w:delText xml:space="preserve">Информация по ресурсному обеспечению подпрограммы      </w:delText>
              </w:r>
            </w:del>
          </w:p>
        </w:tc>
        <w:tc>
          <w:tcPr>
            <w:tcW w:w="5812" w:type="dxa"/>
          </w:tcPr>
          <w:p w:rsidR="001005A6" w:rsidRPr="001005A6" w:rsidDel="00FF67EC" w:rsidRDefault="001005A6" w:rsidP="00FF67EC">
            <w:pPr>
              <w:ind w:right="140" w:firstLine="9072"/>
              <w:contextualSpacing/>
              <w:jc w:val="both"/>
              <w:rPr>
                <w:del w:id="1019" w:author="Ирина Васильевна" w:date="2025-11-14T15:30:00Z"/>
                <w:sz w:val="28"/>
                <w:szCs w:val="28"/>
                <w:lang w:val="ru-RU"/>
              </w:rPr>
              <w:pPrChange w:id="1020" w:author="Ирина Васильевна" w:date="2025-11-14T15:30:00Z">
                <w:pPr>
                  <w:ind w:right="140"/>
                  <w:contextualSpacing/>
                  <w:jc w:val="both"/>
                </w:pPr>
              </w:pPrChange>
            </w:pPr>
            <w:del w:id="1021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объем бюджетных ассигнований на реализацию мероприятий подпрограммы составляет всего 1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> 4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00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>,0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тыс. рублей, из них по годам: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022" w:author="Ирина Васильевна" w:date="2025-11-14T15:30:00Z"/>
                <w:sz w:val="28"/>
                <w:szCs w:val="28"/>
                <w:lang w:val="ru-RU"/>
              </w:rPr>
              <w:pPrChange w:id="1023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024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в 2026 году всего 1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 xml:space="preserve"> 4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00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>,0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тыс. рублей, в том числе -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025" w:author="Ирина Васильевна" w:date="2025-11-14T15:30:00Z"/>
                <w:sz w:val="28"/>
                <w:szCs w:val="28"/>
                <w:lang w:val="ru-RU"/>
              </w:rPr>
              <w:pPrChange w:id="1026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027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средства бюджета</w:delText>
              </w:r>
              <w:r w:rsidR="00D36D43" w:rsidDel="00FF67EC">
                <w:rPr>
                  <w:sz w:val="28"/>
                  <w:szCs w:val="28"/>
                  <w:lang w:val="ru-RU"/>
                </w:rPr>
                <w:delText xml:space="preserve"> округа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R="00055C35" w:rsidRPr="001005A6" w:rsidDel="00FF67EC">
                <w:rPr>
                  <w:sz w:val="28"/>
                  <w:szCs w:val="28"/>
                  <w:lang w:val="ru-RU"/>
                </w:rPr>
                <w:delText>1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 xml:space="preserve"> 4</w:delText>
              </w:r>
              <w:r w:rsidR="00055C35" w:rsidRPr="001005A6" w:rsidDel="00FF67EC">
                <w:rPr>
                  <w:sz w:val="28"/>
                  <w:szCs w:val="28"/>
                  <w:lang w:val="ru-RU"/>
                </w:rPr>
                <w:delText>00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 xml:space="preserve">,0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тыс. рублей; 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028" w:author="Ирина Васильевна" w:date="2025-11-14T15:30:00Z"/>
                <w:sz w:val="28"/>
                <w:szCs w:val="28"/>
                <w:lang w:val="ru-RU"/>
              </w:rPr>
              <w:pPrChange w:id="1029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030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в 2027 году всего 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 xml:space="preserve">0,0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рублей, в том числе -</w:delText>
              </w:r>
            </w:del>
          </w:p>
          <w:p w:rsidR="00055C35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031" w:author="Ирина Васильевна" w:date="2025-11-14T15:30:00Z"/>
                <w:sz w:val="28"/>
                <w:szCs w:val="28"/>
                <w:lang w:val="ru-RU"/>
              </w:rPr>
              <w:pPrChange w:id="1032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033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средства бюджета</w:delText>
              </w:r>
              <w:r w:rsidR="00D36D43" w:rsidDel="00FF67EC">
                <w:rPr>
                  <w:sz w:val="28"/>
                  <w:szCs w:val="28"/>
                  <w:lang w:val="ru-RU"/>
                </w:rPr>
                <w:delText xml:space="preserve"> округа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>0,0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тыс. рублей</w:delText>
              </w:r>
              <w:r w:rsidR="00055C35" w:rsidDel="00FF67EC">
                <w:rPr>
                  <w:sz w:val="28"/>
                  <w:szCs w:val="28"/>
                  <w:lang w:val="ru-RU"/>
                </w:rPr>
                <w:delText>;</w:delText>
              </w:r>
            </w:del>
          </w:p>
          <w:p w:rsidR="00055C35" w:rsidRPr="001005A6" w:rsidDel="00FF67EC" w:rsidRDefault="00055C35" w:rsidP="00FF67EC">
            <w:pPr>
              <w:pStyle w:val="aa"/>
              <w:ind w:firstLine="9072"/>
              <w:contextualSpacing/>
              <w:jc w:val="both"/>
              <w:rPr>
                <w:del w:id="1034" w:author="Ирина Васильевна" w:date="2025-11-14T15:30:00Z"/>
                <w:sz w:val="28"/>
                <w:szCs w:val="28"/>
                <w:lang w:val="ru-RU"/>
              </w:rPr>
              <w:pPrChange w:id="1035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036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в 202</w:delText>
              </w:r>
              <w:r w:rsidDel="00FF67EC">
                <w:rPr>
                  <w:sz w:val="28"/>
                  <w:szCs w:val="28"/>
                  <w:lang w:val="ru-RU"/>
                </w:rPr>
                <w:delText>8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году всего </w:delText>
              </w:r>
              <w:r w:rsidDel="00FF67EC">
                <w:rPr>
                  <w:sz w:val="28"/>
                  <w:szCs w:val="28"/>
                  <w:lang w:val="ru-RU"/>
                </w:rPr>
                <w:delText xml:space="preserve">0,0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рублей, в том числе -</w:delText>
              </w:r>
            </w:del>
          </w:p>
          <w:p w:rsidR="00280CA4" w:rsidDel="00FF67EC" w:rsidRDefault="00055C35" w:rsidP="00FF67EC">
            <w:pPr>
              <w:pStyle w:val="aa"/>
              <w:ind w:firstLine="9072"/>
              <w:contextualSpacing/>
              <w:jc w:val="both"/>
              <w:rPr>
                <w:del w:id="1037" w:author="Ирина Васильевна" w:date="2025-11-14T15:30:00Z"/>
                <w:sz w:val="28"/>
                <w:szCs w:val="28"/>
                <w:lang w:val="ru-RU"/>
              </w:rPr>
              <w:pPrChange w:id="1038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039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средства бюджета</w:delText>
              </w:r>
              <w:r w:rsidR="00D36D43" w:rsidDel="00FF67EC">
                <w:rPr>
                  <w:sz w:val="28"/>
                  <w:szCs w:val="28"/>
                  <w:lang w:val="ru-RU"/>
                </w:rPr>
                <w:delText xml:space="preserve"> округа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Del="00FF67EC">
                <w:rPr>
                  <w:sz w:val="28"/>
                  <w:szCs w:val="28"/>
                  <w:lang w:val="ru-RU"/>
                </w:rPr>
                <w:delText>0,0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тыс. рублей</w:delText>
              </w:r>
            </w:del>
          </w:p>
        </w:tc>
      </w:tr>
    </w:tbl>
    <w:p w:rsidR="001005A6" w:rsidRPr="001005A6" w:rsidDel="00FF67EC" w:rsidRDefault="001005A6" w:rsidP="00FF67EC">
      <w:pPr>
        <w:pStyle w:val="aa"/>
        <w:ind w:firstLine="9072"/>
        <w:rPr>
          <w:del w:id="1040" w:author="Ирина Васильевна" w:date="2025-11-14T15:30:00Z"/>
          <w:sz w:val="28"/>
          <w:szCs w:val="28"/>
          <w:lang w:val="ru-RU"/>
        </w:rPr>
        <w:pPrChange w:id="1041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042" w:author="Ирина Васильевна" w:date="2025-11-14T15:30:00Z"/>
          <w:sz w:val="28"/>
          <w:szCs w:val="28"/>
          <w:lang w:val="ru-RU"/>
        </w:rPr>
        <w:pPrChange w:id="1043" w:author="Ирина Васильевна" w:date="2025-11-14T15:30:00Z">
          <w:pPr>
            <w:pStyle w:val="aa"/>
            <w:jc w:val="center"/>
          </w:pPr>
        </w:pPrChange>
      </w:pPr>
      <w:del w:id="1044" w:author="Ирина Васильевна" w:date="2025-11-14T15:30:00Z">
        <w:r w:rsidRPr="00AB28BE" w:rsidDel="00FF67EC">
          <w:rPr>
            <w:sz w:val="28"/>
            <w:szCs w:val="28"/>
          </w:rPr>
          <w:delText>II</w:delText>
        </w:r>
        <w:r w:rsidRPr="001005A6" w:rsidDel="00FF67EC">
          <w:rPr>
            <w:sz w:val="28"/>
            <w:szCs w:val="28"/>
            <w:lang w:val="ru-RU"/>
          </w:rPr>
          <w:delText>. Мероприятия подпрограммы</w:delText>
        </w:r>
      </w:del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045" w:author="Ирина Васильевна" w:date="2025-11-14T15:30:00Z"/>
          <w:sz w:val="28"/>
          <w:szCs w:val="28"/>
          <w:lang w:val="ru-RU"/>
        </w:rPr>
        <w:pPrChange w:id="1046" w:author="Ирина Васильевна" w:date="2025-11-14T15:30:00Z">
          <w:pPr>
            <w:pStyle w:val="aa"/>
            <w:ind w:firstLine="709"/>
            <w:jc w:val="center"/>
          </w:pPr>
        </w:pPrChange>
      </w:pPr>
      <w:del w:id="1047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 </w:delText>
        </w:r>
      </w:del>
    </w:p>
    <w:p w:rsidR="001005A6" w:rsidRPr="001005A6" w:rsidDel="00FF67EC" w:rsidRDefault="001005A6" w:rsidP="00FF67EC">
      <w:pPr>
        <w:pStyle w:val="aa"/>
        <w:ind w:firstLine="9072"/>
        <w:jc w:val="both"/>
        <w:rPr>
          <w:del w:id="1048" w:author="Ирина Васильевна" w:date="2025-11-14T15:30:00Z"/>
          <w:sz w:val="28"/>
          <w:szCs w:val="28"/>
          <w:lang w:val="ru-RU"/>
        </w:rPr>
        <w:pPrChange w:id="1049" w:author="Ирина Васильевна" w:date="2025-11-14T15:30:00Z">
          <w:pPr>
            <w:pStyle w:val="aa"/>
            <w:ind w:firstLine="709"/>
            <w:jc w:val="both"/>
          </w:pPr>
        </w:pPrChange>
      </w:pPr>
      <w:del w:id="1050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В </w:delText>
        </w:r>
        <w:r w:rsidR="00280CA4" w:rsidDel="00FF67EC">
          <w:fldChar w:fldCharType="begin"/>
        </w:r>
        <w:r w:rsidR="00280CA4" w:rsidDel="00FF67EC">
          <w:delInstrText>HYPERLINK</w:delInstrText>
        </w:r>
        <w:r w:rsidR="00280CA4" w:rsidRPr="00C030AA" w:rsidDel="00FF67EC">
          <w:rPr>
            <w:lang w:val="ru-RU"/>
          </w:rPr>
          <w:delInstrText xml:space="preserve"> \</w:delInstrText>
        </w:r>
        <w:r w:rsidR="00280CA4" w:rsidDel="00FF67EC">
          <w:delInstrText>l</w:delInstrText>
        </w:r>
        <w:r w:rsidR="00280CA4" w:rsidRPr="00C030AA" w:rsidDel="00FF67EC">
          <w:rPr>
            <w:lang w:val="ru-RU"/>
          </w:rPr>
          <w:delInstrText xml:space="preserve"> "</w:delInstrText>
        </w:r>
        <w:r w:rsidR="00280CA4" w:rsidDel="00FF67EC">
          <w:delInstrText>Par</w:delInstrText>
        </w:r>
        <w:r w:rsidR="00280CA4" w:rsidRPr="00C030AA" w:rsidDel="00FF67EC">
          <w:rPr>
            <w:lang w:val="ru-RU"/>
          </w:rPr>
          <w:delInstrText>377"</w:delInstrText>
        </w:r>
        <w:r w:rsidR="00280CA4" w:rsidDel="00FF67EC">
          <w:fldChar w:fldCharType="separate"/>
        </w:r>
        <w:r w:rsidRPr="001005A6" w:rsidDel="00FF67EC">
          <w:rPr>
            <w:sz w:val="28"/>
            <w:szCs w:val="28"/>
            <w:lang w:val="ru-RU"/>
          </w:rPr>
          <w:delText>перечень</w:delText>
        </w:r>
        <w:r w:rsidR="00280CA4" w:rsidDel="00FF67EC">
          <w:fldChar w:fldCharType="end"/>
        </w:r>
        <w:r w:rsidRPr="001005A6" w:rsidDel="00FF67EC">
          <w:rPr>
            <w:sz w:val="28"/>
            <w:szCs w:val="28"/>
            <w:lang w:val="ru-RU"/>
          </w:rPr>
          <w:delText xml:space="preserve"> мероприятий Подпрограммы входит обеспечение деятельности по организации и проведению спортивно-массовых мероприятий разных уровней:</w:delText>
        </w:r>
      </w:del>
    </w:p>
    <w:p w:rsidR="001005A6" w:rsidRPr="001005A6" w:rsidDel="00FF67EC" w:rsidRDefault="001005A6" w:rsidP="00FF67EC">
      <w:pPr>
        <w:pStyle w:val="aa"/>
        <w:ind w:firstLine="9072"/>
        <w:jc w:val="both"/>
        <w:rPr>
          <w:del w:id="1051" w:author="Ирина Васильевна" w:date="2025-11-14T15:30:00Z"/>
          <w:sz w:val="28"/>
          <w:szCs w:val="28"/>
          <w:lang w:val="ru-RU"/>
        </w:rPr>
        <w:pPrChange w:id="1052" w:author="Ирина Васильевна" w:date="2025-11-14T15:30:00Z">
          <w:pPr>
            <w:pStyle w:val="aa"/>
            <w:ind w:firstLine="709"/>
            <w:jc w:val="both"/>
          </w:pPr>
        </w:pPrChange>
      </w:pPr>
      <w:del w:id="1053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финансовое обеспечение проведения </w:delText>
        </w:r>
        <w:r w:rsidR="009326BC" w:rsidDel="00FF67EC">
          <w:rPr>
            <w:sz w:val="28"/>
            <w:szCs w:val="28"/>
            <w:lang w:val="ru-RU"/>
          </w:rPr>
          <w:delText>окружных</w:delText>
        </w:r>
        <w:r w:rsidR="009326BC" w:rsidRPr="001005A6" w:rsidDel="00FF67EC">
          <w:rPr>
            <w:sz w:val="28"/>
            <w:szCs w:val="28"/>
            <w:lang w:val="ru-RU"/>
          </w:rPr>
          <w:delText xml:space="preserve"> </w:delText>
        </w:r>
        <w:r w:rsidRPr="001005A6" w:rsidDel="00FF67EC">
          <w:rPr>
            <w:sz w:val="28"/>
            <w:szCs w:val="28"/>
            <w:lang w:val="ru-RU"/>
          </w:rPr>
          <w:delText>спортивно-массовых мероприятий, согласно календарного плана отдела на текущий год;</w:delText>
        </w:r>
      </w:del>
    </w:p>
    <w:p w:rsidR="001005A6" w:rsidRPr="001005A6" w:rsidDel="00FF67EC" w:rsidRDefault="001005A6" w:rsidP="00FF67EC">
      <w:pPr>
        <w:pStyle w:val="aa"/>
        <w:ind w:firstLine="9072"/>
        <w:jc w:val="both"/>
        <w:rPr>
          <w:del w:id="1054" w:author="Ирина Васильевна" w:date="2025-11-14T15:30:00Z"/>
          <w:sz w:val="28"/>
          <w:szCs w:val="28"/>
          <w:lang w:val="ru-RU"/>
        </w:rPr>
        <w:pPrChange w:id="1055" w:author="Ирина Васильевна" w:date="2025-11-14T15:30:00Z">
          <w:pPr>
            <w:pStyle w:val="aa"/>
            <w:ind w:firstLine="709"/>
            <w:jc w:val="both"/>
          </w:pPr>
        </w:pPrChange>
      </w:pPr>
      <w:del w:id="1056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финансовое обеспечение участия спортсменов – членов сборных команд Абанского </w:delText>
        </w:r>
        <w:r w:rsidR="009326BC" w:rsidDel="00FF67EC">
          <w:rPr>
            <w:sz w:val="28"/>
            <w:szCs w:val="28"/>
            <w:lang w:val="ru-RU"/>
          </w:rPr>
          <w:delText>муниципального округа</w:delText>
        </w:r>
        <w:r w:rsidR="009326BC" w:rsidRPr="001005A6" w:rsidDel="00FF67EC">
          <w:rPr>
            <w:sz w:val="28"/>
            <w:szCs w:val="28"/>
            <w:lang w:val="ru-RU"/>
          </w:rPr>
          <w:delText xml:space="preserve"> </w:delText>
        </w:r>
        <w:r w:rsidRPr="001005A6" w:rsidDel="00FF67EC">
          <w:rPr>
            <w:sz w:val="28"/>
            <w:szCs w:val="28"/>
            <w:lang w:val="ru-RU"/>
          </w:rPr>
          <w:delText xml:space="preserve">по видам спорта </w:delText>
        </w:r>
        <w:r w:rsidR="00FF4369" w:rsidDel="00FF67EC">
          <w:rPr>
            <w:sz w:val="28"/>
            <w:szCs w:val="28"/>
            <w:lang w:val="ru-RU"/>
          </w:rPr>
          <w:delText>в</w:delText>
        </w:r>
        <w:r w:rsidRPr="001005A6" w:rsidDel="00FF67EC">
          <w:rPr>
            <w:sz w:val="28"/>
            <w:szCs w:val="28"/>
            <w:lang w:val="ru-RU"/>
          </w:rPr>
          <w:delText xml:space="preserve"> краевых и зональных соревнованиях</w:delText>
        </w:r>
        <w:r w:rsidR="00441AAF" w:rsidDel="00FF67EC">
          <w:rPr>
            <w:sz w:val="28"/>
            <w:szCs w:val="28"/>
            <w:lang w:val="ru-RU"/>
          </w:rPr>
          <w:delText>.</w:delText>
        </w:r>
      </w:del>
    </w:p>
    <w:p w:rsidR="001005A6" w:rsidRPr="001005A6" w:rsidDel="00FF67EC" w:rsidRDefault="001005A6" w:rsidP="00FF67EC">
      <w:pPr>
        <w:spacing w:line="240" w:lineRule="atLeast"/>
        <w:ind w:firstLine="9072"/>
        <w:jc w:val="both"/>
        <w:rPr>
          <w:del w:id="1057" w:author="Ирина Васильевна" w:date="2025-11-14T15:30:00Z"/>
          <w:sz w:val="28"/>
          <w:szCs w:val="28"/>
          <w:lang w:val="ru-RU"/>
        </w:rPr>
        <w:pPrChange w:id="1058" w:author="Ирина Васильевна" w:date="2025-11-14T15:30:00Z">
          <w:pPr>
            <w:spacing w:line="240" w:lineRule="atLeast"/>
            <w:ind w:firstLine="709"/>
            <w:jc w:val="both"/>
          </w:pPr>
        </w:pPrChange>
      </w:pPr>
      <w:del w:id="1059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программах.</w:delText>
        </w:r>
      </w:del>
    </w:p>
    <w:p w:rsidR="001005A6" w:rsidRPr="001005A6" w:rsidDel="00FF67EC" w:rsidRDefault="001005A6" w:rsidP="00FF67EC">
      <w:pPr>
        <w:pStyle w:val="aa"/>
        <w:ind w:firstLine="9072"/>
        <w:jc w:val="both"/>
        <w:rPr>
          <w:del w:id="1060" w:author="Ирина Васильевна" w:date="2025-11-14T15:30:00Z"/>
          <w:sz w:val="28"/>
          <w:szCs w:val="28"/>
          <w:lang w:val="ru-RU"/>
        </w:rPr>
        <w:pPrChange w:id="1061" w:author="Ирина Васильевна" w:date="2025-11-14T15:30:00Z">
          <w:pPr>
            <w:pStyle w:val="aa"/>
            <w:ind w:firstLine="709"/>
            <w:jc w:val="both"/>
          </w:pPr>
        </w:pPrChange>
      </w:pPr>
      <w:del w:id="1062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Перечень мероприятий подпрограммы указан в приложении № 2 к подпрограмме. Выбор мероприятий подпрограммы обусловлен целями и задачами, которые призвана решить  подпрограмма.</w:delText>
        </w:r>
      </w:del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063" w:author="Ирина Васильевна" w:date="2025-11-14T15:30:00Z"/>
          <w:sz w:val="28"/>
          <w:szCs w:val="28"/>
          <w:lang w:val="ru-RU"/>
        </w:rPr>
        <w:pPrChange w:id="1064" w:author="Ирина Васильевна" w:date="2025-11-14T15:30:00Z">
          <w:pPr>
            <w:pStyle w:val="aa"/>
            <w:ind w:firstLine="709"/>
            <w:jc w:val="center"/>
          </w:pPr>
        </w:pPrChange>
      </w:pPr>
      <w:del w:id="1065" w:author="Ирина Васильевна" w:date="2025-11-14T15:30:00Z">
        <w:r w:rsidRPr="00AB28BE" w:rsidDel="00FF67EC">
          <w:rPr>
            <w:sz w:val="28"/>
            <w:szCs w:val="28"/>
          </w:rPr>
          <w:delText>III</w:delText>
        </w:r>
        <w:r w:rsidRPr="001005A6" w:rsidDel="00FF67EC">
          <w:rPr>
            <w:sz w:val="28"/>
            <w:szCs w:val="28"/>
            <w:lang w:val="ru-RU"/>
          </w:rPr>
          <w:delText>. Механизм реализации подпрограмм</w:delText>
        </w:r>
      </w:del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066" w:author="Ирина Васильевна" w:date="2025-11-14T15:30:00Z"/>
          <w:sz w:val="28"/>
          <w:szCs w:val="28"/>
          <w:lang w:val="ru-RU"/>
        </w:rPr>
        <w:pPrChange w:id="1067" w:author="Ирина Васильевна" w:date="2025-11-14T15:30:00Z">
          <w:pPr>
            <w:pStyle w:val="aa"/>
            <w:ind w:firstLine="709"/>
            <w:jc w:val="center"/>
          </w:pPr>
        </w:pPrChange>
      </w:pPr>
    </w:p>
    <w:p w:rsidR="00F70CA2" w:rsidRPr="00F70CA2" w:rsidDel="00FF67EC" w:rsidRDefault="00F70CA2" w:rsidP="00FF67EC">
      <w:pPr>
        <w:pStyle w:val="aa"/>
        <w:numPr>
          <w:ilvl w:val="1"/>
          <w:numId w:val="16"/>
        </w:numPr>
        <w:ind w:left="0" w:firstLine="9072"/>
        <w:jc w:val="both"/>
        <w:rPr>
          <w:del w:id="1068" w:author="Ирина Васильевна" w:date="2025-11-14T15:30:00Z"/>
          <w:sz w:val="28"/>
          <w:szCs w:val="28"/>
          <w:lang w:val="ru-RU"/>
        </w:rPr>
        <w:pPrChange w:id="1069" w:author="Ирина Васильевна" w:date="2025-11-14T15:30:00Z">
          <w:pPr>
            <w:pStyle w:val="aa"/>
            <w:numPr>
              <w:ilvl w:val="1"/>
              <w:numId w:val="16"/>
            </w:numPr>
            <w:ind w:firstLine="709"/>
            <w:jc w:val="both"/>
          </w:pPr>
        </w:pPrChange>
      </w:pPr>
      <w:del w:id="1070" w:author="Ирина Васильевна" w:date="2025-11-14T15:30:00Z">
        <w:r w:rsidRPr="00F70CA2" w:rsidDel="00FF67EC">
          <w:rPr>
            <w:sz w:val="28"/>
            <w:szCs w:val="28"/>
            <w:lang w:val="ru-RU"/>
          </w:rPr>
          <w:delText>Реализацию подпрограммы осуществляет администрация Абанского района.</w:delText>
        </w:r>
      </w:del>
    </w:p>
    <w:p w:rsidR="00F70CA2" w:rsidRPr="00F70CA2" w:rsidDel="00FF67EC" w:rsidRDefault="00F70CA2" w:rsidP="00FF67EC">
      <w:pPr>
        <w:pStyle w:val="aa"/>
        <w:ind w:firstLine="9072"/>
        <w:jc w:val="both"/>
        <w:rPr>
          <w:del w:id="1071" w:author="Ирина Васильевна" w:date="2025-11-14T15:30:00Z"/>
          <w:sz w:val="28"/>
          <w:szCs w:val="28"/>
          <w:lang w:val="ru-RU"/>
        </w:rPr>
        <w:pPrChange w:id="1072" w:author="Ирина Васильевна" w:date="2025-11-14T15:30:00Z">
          <w:pPr>
            <w:pStyle w:val="aa"/>
            <w:ind w:firstLine="709"/>
            <w:jc w:val="both"/>
          </w:pPr>
        </w:pPrChange>
      </w:pPr>
      <w:del w:id="1073" w:author="Ирина Васильевна" w:date="2025-11-14T15:30:00Z">
        <w:r w:rsidRPr="00F70CA2" w:rsidDel="00FF67EC">
          <w:rPr>
            <w:sz w:val="28"/>
            <w:szCs w:val="28"/>
            <w:lang w:val="ru-RU"/>
          </w:rPr>
          <w:delText xml:space="preserve">Комплекс мер, осуществляемый </w:delText>
        </w:r>
        <w:r w:rsidDel="00FF67EC">
          <w:rPr>
            <w:sz w:val="28"/>
            <w:szCs w:val="28"/>
            <w:lang w:val="ru-RU"/>
          </w:rPr>
          <w:delText>Отделом культуры, по делам молодежи и спорта администрации</w:delText>
        </w:r>
        <w:r w:rsidRPr="00F70CA2" w:rsidDel="00FF67EC">
          <w:rPr>
            <w:sz w:val="28"/>
            <w:szCs w:val="28"/>
            <w:lang w:val="ru-RU"/>
          </w:rPr>
          <w:delText xml:space="preserve"> Абанского района в рамках реализации организационных, экономических, правовых механизмов, заключается в проведении муниципальной политики в </w:delText>
        </w:r>
        <w:r w:rsidDel="00FF67EC">
          <w:rPr>
            <w:sz w:val="28"/>
            <w:szCs w:val="28"/>
            <w:lang w:val="ru-RU"/>
          </w:rPr>
          <w:delText>развития физической культуры и спорта</w:delText>
        </w:r>
        <w:r w:rsidRPr="00F70CA2" w:rsidDel="00FF67EC">
          <w:rPr>
            <w:sz w:val="28"/>
            <w:szCs w:val="28"/>
            <w:lang w:val="ru-RU"/>
          </w:rPr>
          <w:delText>.</w:delText>
        </w:r>
      </w:del>
    </w:p>
    <w:p w:rsidR="00F70CA2" w:rsidRPr="00F70CA2" w:rsidDel="00FF67EC" w:rsidRDefault="00F70CA2" w:rsidP="00FF67EC">
      <w:pPr>
        <w:pStyle w:val="aa"/>
        <w:numPr>
          <w:ilvl w:val="1"/>
          <w:numId w:val="16"/>
        </w:numPr>
        <w:ind w:left="0" w:firstLine="9072"/>
        <w:jc w:val="both"/>
        <w:rPr>
          <w:del w:id="1074" w:author="Ирина Васильевна" w:date="2025-11-14T15:30:00Z"/>
          <w:sz w:val="28"/>
          <w:szCs w:val="28"/>
          <w:lang w:val="ru-RU"/>
        </w:rPr>
        <w:pPrChange w:id="1075" w:author="Ирина Васильевна" w:date="2025-11-14T15:30:00Z">
          <w:pPr>
            <w:pStyle w:val="aa"/>
            <w:numPr>
              <w:ilvl w:val="1"/>
              <w:numId w:val="16"/>
            </w:numPr>
            <w:ind w:firstLine="709"/>
            <w:jc w:val="both"/>
          </w:pPr>
        </w:pPrChange>
      </w:pPr>
      <w:del w:id="1076" w:author="Ирина Васильевна" w:date="2025-11-14T15:30:00Z">
        <w:r w:rsidDel="00FF67EC">
          <w:rPr>
            <w:sz w:val="28"/>
            <w:szCs w:val="28"/>
            <w:lang w:val="ru-RU"/>
          </w:rPr>
          <w:delText>Главным</w:delText>
        </w:r>
        <w:r w:rsidRPr="00F70CA2" w:rsidDel="00FF67EC">
          <w:rPr>
            <w:sz w:val="28"/>
            <w:szCs w:val="28"/>
            <w:lang w:val="ru-RU"/>
          </w:rPr>
          <w:delText xml:space="preserve"> распоряд</w:delText>
        </w:r>
        <w:r w:rsidDel="00FF67EC">
          <w:rPr>
            <w:sz w:val="28"/>
            <w:szCs w:val="28"/>
            <w:lang w:val="ru-RU"/>
          </w:rPr>
          <w:delText>ителем</w:delText>
        </w:r>
        <w:r w:rsidRPr="00F70CA2" w:rsidDel="00FF67EC">
          <w:rPr>
            <w:sz w:val="28"/>
            <w:szCs w:val="28"/>
            <w:lang w:val="ru-RU"/>
          </w:rPr>
          <w:delText xml:space="preserve"> бюджетных средс</w:delText>
        </w:r>
        <w:r w:rsidDel="00FF67EC">
          <w:rPr>
            <w:sz w:val="28"/>
            <w:szCs w:val="28"/>
            <w:lang w:val="ru-RU"/>
          </w:rPr>
          <w:delText>тв являе</w:delText>
        </w:r>
        <w:r w:rsidRPr="00F70CA2" w:rsidDel="00FF67EC">
          <w:rPr>
            <w:sz w:val="28"/>
            <w:szCs w:val="28"/>
            <w:lang w:val="ru-RU"/>
          </w:rPr>
          <w:delText xml:space="preserve">тся </w:delText>
        </w:r>
        <w:r w:rsidDel="00FF67EC">
          <w:rPr>
            <w:sz w:val="28"/>
            <w:szCs w:val="28"/>
            <w:lang w:val="ru-RU"/>
          </w:rPr>
          <w:delText>Отдел культуры, по делам молодежи и спорта администрации</w:delText>
        </w:r>
        <w:r w:rsidRPr="00F70CA2" w:rsidDel="00FF67EC">
          <w:rPr>
            <w:sz w:val="28"/>
            <w:szCs w:val="28"/>
            <w:lang w:val="ru-RU"/>
          </w:rPr>
          <w:delText xml:space="preserve"> Абанского района.</w:delText>
        </w:r>
      </w:del>
    </w:p>
    <w:p w:rsidR="00F70CA2" w:rsidRPr="00F70CA2" w:rsidDel="00FF67EC" w:rsidRDefault="00F70CA2" w:rsidP="00FF67EC">
      <w:pPr>
        <w:pStyle w:val="aa"/>
        <w:numPr>
          <w:ilvl w:val="1"/>
          <w:numId w:val="16"/>
        </w:numPr>
        <w:ind w:left="0" w:firstLine="9072"/>
        <w:jc w:val="both"/>
        <w:rPr>
          <w:del w:id="1077" w:author="Ирина Васильевна" w:date="2025-11-14T15:30:00Z"/>
          <w:sz w:val="28"/>
          <w:szCs w:val="28"/>
          <w:lang w:val="ru-RU"/>
        </w:rPr>
        <w:pPrChange w:id="1078" w:author="Ирина Васильевна" w:date="2025-11-14T15:30:00Z">
          <w:pPr>
            <w:pStyle w:val="aa"/>
            <w:numPr>
              <w:ilvl w:val="1"/>
              <w:numId w:val="16"/>
            </w:numPr>
            <w:ind w:firstLine="709"/>
            <w:jc w:val="both"/>
          </w:pPr>
        </w:pPrChange>
      </w:pPr>
      <w:del w:id="1079" w:author="Ирина Васильевна" w:date="2025-11-14T15:30:00Z">
        <w:r w:rsidRPr="00F70CA2" w:rsidDel="00FF67EC">
          <w:rPr>
            <w:sz w:val="28"/>
            <w:szCs w:val="28"/>
            <w:lang w:val="ru-RU"/>
          </w:rPr>
          <w:delText xml:space="preserve">В рамках подпрограммы реализуется </w:delText>
        </w:r>
        <w:r w:rsidDel="00FF67EC">
          <w:rPr>
            <w:sz w:val="28"/>
            <w:szCs w:val="28"/>
            <w:lang w:val="ru-RU"/>
          </w:rPr>
          <w:delText>одно мероприятие</w:delText>
        </w:r>
        <w:r w:rsidRPr="00F70CA2" w:rsidDel="00FF67EC">
          <w:rPr>
            <w:sz w:val="28"/>
            <w:szCs w:val="28"/>
            <w:lang w:val="ru-RU"/>
          </w:rPr>
          <w:delText>.</w:delText>
        </w:r>
      </w:del>
    </w:p>
    <w:p w:rsidR="00F70CA2" w:rsidRPr="00F70CA2" w:rsidDel="00FF67EC" w:rsidRDefault="00F70CA2" w:rsidP="00FF67EC">
      <w:pPr>
        <w:pStyle w:val="aa"/>
        <w:numPr>
          <w:ilvl w:val="2"/>
          <w:numId w:val="16"/>
        </w:numPr>
        <w:ind w:left="0" w:firstLine="9072"/>
        <w:jc w:val="both"/>
        <w:rPr>
          <w:del w:id="1080" w:author="Ирина Васильевна" w:date="2025-11-14T15:30:00Z"/>
          <w:sz w:val="28"/>
          <w:szCs w:val="28"/>
          <w:lang w:val="ru-RU" w:eastAsia="ru-RU"/>
        </w:rPr>
        <w:pPrChange w:id="1081" w:author="Ирина Васильевна" w:date="2025-11-14T15:30:00Z">
          <w:pPr>
            <w:pStyle w:val="aa"/>
            <w:numPr>
              <w:ilvl w:val="2"/>
              <w:numId w:val="16"/>
            </w:numPr>
            <w:ind w:firstLine="709"/>
            <w:jc w:val="both"/>
          </w:pPr>
        </w:pPrChange>
      </w:pPr>
      <w:del w:id="1082" w:author="Ирина Васильевна" w:date="2025-11-14T15:30:00Z">
        <w:r w:rsidRPr="00F70CA2" w:rsidDel="00FF67EC">
          <w:rPr>
            <w:sz w:val="28"/>
            <w:szCs w:val="28"/>
            <w:lang w:val="ru-RU" w:eastAsia="ru-RU"/>
          </w:rPr>
          <w:lastRenderedPageBreak/>
          <w:delText xml:space="preserve">В </w:delText>
        </w:r>
        <w:r w:rsidR="009326BC" w:rsidDel="00FF67EC">
          <w:rPr>
            <w:sz w:val="28"/>
            <w:szCs w:val="28"/>
            <w:lang w:val="ru-RU" w:eastAsia="ru-RU"/>
          </w:rPr>
          <w:delText>целях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реализации </w:delText>
        </w:r>
        <w:r w:rsidRPr="00B71D2E" w:rsidDel="00FF67EC">
          <w:rPr>
            <w:sz w:val="28"/>
            <w:szCs w:val="28"/>
            <w:lang w:val="ru-RU" w:eastAsia="ru-RU"/>
          </w:rPr>
          <w:delText>мероприяти</w:delText>
        </w:r>
        <w:r w:rsidR="00B71D2E" w:rsidRPr="00B71D2E" w:rsidDel="00FF67EC">
          <w:rPr>
            <w:sz w:val="28"/>
            <w:szCs w:val="28"/>
            <w:lang w:val="ru-RU" w:eastAsia="ru-RU"/>
          </w:rPr>
          <w:delText>й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перечня мероприятий подпрограммы предусмотрено финансирование расходов на </w:delText>
        </w:r>
        <w:r w:rsidDel="00FF67EC">
          <w:rPr>
            <w:sz w:val="28"/>
            <w:szCs w:val="28"/>
            <w:lang w:val="ru-RU" w:eastAsia="ru-RU"/>
          </w:rPr>
          <w:delText>п</w:delText>
        </w:r>
        <w:r w:rsidRPr="00F70CA2" w:rsidDel="00FF67EC">
          <w:rPr>
            <w:sz w:val="28"/>
            <w:szCs w:val="28"/>
            <w:lang w:val="ru-RU"/>
          </w:rPr>
          <w:delText>роведение спортивно-массовых мероприятий</w:delText>
        </w:r>
        <w:r w:rsidRPr="00F70CA2" w:rsidDel="00FF67EC">
          <w:rPr>
            <w:sz w:val="28"/>
            <w:szCs w:val="28"/>
            <w:lang w:val="ru-RU" w:eastAsia="ru-RU"/>
          </w:rPr>
          <w:delText>.</w:delText>
        </w:r>
      </w:del>
    </w:p>
    <w:p w:rsidR="00F70CA2" w:rsidRPr="00F70CA2" w:rsidDel="00FF67EC" w:rsidRDefault="00F70CA2" w:rsidP="00FF67EC">
      <w:pPr>
        <w:pStyle w:val="aa"/>
        <w:ind w:firstLine="9072"/>
        <w:jc w:val="both"/>
        <w:rPr>
          <w:del w:id="1083" w:author="Ирина Васильевна" w:date="2025-11-14T15:30:00Z"/>
          <w:sz w:val="28"/>
          <w:szCs w:val="28"/>
          <w:lang w:val="ru-RU" w:eastAsia="ru-RU"/>
        </w:rPr>
        <w:pPrChange w:id="1084" w:author="Ирина Васильевна" w:date="2025-11-14T15:30:00Z">
          <w:pPr>
            <w:pStyle w:val="aa"/>
            <w:ind w:firstLine="709"/>
            <w:jc w:val="both"/>
          </w:pPr>
        </w:pPrChange>
      </w:pPr>
      <w:del w:id="1085" w:author="Ирина Васильевна" w:date="2025-11-14T15:30:00Z">
        <w:r w:rsidRPr="00F70CA2" w:rsidDel="00FF67EC">
          <w:rPr>
            <w:sz w:val="28"/>
            <w:szCs w:val="28"/>
            <w:lang w:val="ru-RU" w:eastAsia="ru-RU"/>
          </w:rPr>
          <w:delText xml:space="preserve">Финансирование расходов </w:delText>
        </w:r>
        <w:r w:rsidDel="00FF67EC">
          <w:rPr>
            <w:sz w:val="28"/>
            <w:szCs w:val="28"/>
            <w:lang w:val="ru-RU" w:eastAsia="ru-RU"/>
          </w:rPr>
          <w:delText>на проведение спортивно-массовых мероприятий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осуществляется в соответствии с</w:delText>
        </w:r>
        <w:r w:rsidR="00260250" w:rsidDel="00FF67EC">
          <w:rPr>
            <w:sz w:val="28"/>
            <w:szCs w:val="28"/>
            <w:lang w:val="ru-RU" w:eastAsia="ru-RU"/>
          </w:rPr>
          <w:delText xml:space="preserve"> </w:delText>
        </w:r>
        <w:r w:rsidR="00D32431" w:rsidDel="00FF67EC">
          <w:rPr>
            <w:sz w:val="28"/>
            <w:szCs w:val="28"/>
            <w:lang w:val="ru-RU" w:eastAsia="ru-RU"/>
          </w:rPr>
          <w:delText>П</w:delText>
        </w:r>
        <w:r w:rsidR="00260250" w:rsidDel="00FF67EC">
          <w:rPr>
            <w:sz w:val="28"/>
            <w:szCs w:val="28"/>
            <w:lang w:val="ru-RU" w:eastAsia="ru-RU"/>
          </w:rPr>
          <w:delText>ланом спортивных мероприятий Абанского муниципального округа</w:delText>
        </w:r>
        <w:r w:rsidR="004A5B0A" w:rsidDel="00FF67EC">
          <w:rPr>
            <w:sz w:val="28"/>
            <w:szCs w:val="28"/>
            <w:lang w:val="ru-RU" w:eastAsia="ru-RU"/>
          </w:rPr>
          <w:delText>, утвержденным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</w:delText>
        </w:r>
        <w:r w:rsidR="00D32431" w:rsidDel="00FF67EC">
          <w:rPr>
            <w:sz w:val="28"/>
            <w:szCs w:val="28"/>
            <w:lang w:val="ru-RU" w:eastAsia="ru-RU"/>
          </w:rPr>
          <w:delText xml:space="preserve">Главой 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Абанского района</w:delText>
        </w:r>
        <w:r w:rsidR="00D32431" w:rsidDel="00FF67EC">
          <w:rPr>
            <w:sz w:val="28"/>
            <w:szCs w:val="28"/>
            <w:lang w:val="ru-RU" w:eastAsia="ru-RU"/>
          </w:rPr>
          <w:delText>.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</w:delText>
        </w:r>
      </w:del>
    </w:p>
    <w:p w:rsidR="00441AAF" w:rsidDel="00FF67EC" w:rsidRDefault="00441AAF" w:rsidP="00FF67EC">
      <w:pPr>
        <w:pStyle w:val="aa"/>
        <w:ind w:firstLine="9072"/>
        <w:jc w:val="center"/>
        <w:rPr>
          <w:del w:id="1086" w:author="Ирина Васильевна" w:date="2025-11-14T15:30:00Z"/>
          <w:sz w:val="28"/>
          <w:szCs w:val="28"/>
          <w:lang w:val="ru-RU"/>
        </w:rPr>
        <w:pPrChange w:id="1087" w:author="Ирина Васильевна" w:date="2025-11-14T15:30:00Z">
          <w:pPr>
            <w:pStyle w:val="aa"/>
            <w:ind w:firstLine="709"/>
            <w:jc w:val="center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088" w:author="Ирина Васильевна" w:date="2025-11-14T15:30:00Z"/>
          <w:sz w:val="28"/>
          <w:szCs w:val="28"/>
          <w:lang w:val="ru-RU"/>
        </w:rPr>
        <w:pPrChange w:id="1089" w:author="Ирина Васильевна" w:date="2025-11-14T15:30:00Z">
          <w:pPr>
            <w:pStyle w:val="aa"/>
            <w:ind w:firstLine="709"/>
            <w:jc w:val="center"/>
          </w:pPr>
        </w:pPrChange>
      </w:pPr>
      <w:del w:id="1090" w:author="Ирина Васильевна" w:date="2025-11-14T15:30:00Z">
        <w:r w:rsidRPr="00AB28BE" w:rsidDel="00FF67EC">
          <w:rPr>
            <w:sz w:val="28"/>
            <w:szCs w:val="28"/>
          </w:rPr>
          <w:delText>IV</w:delText>
        </w:r>
        <w:r w:rsidRPr="001005A6" w:rsidDel="00FF67EC">
          <w:rPr>
            <w:sz w:val="28"/>
            <w:szCs w:val="28"/>
            <w:lang w:val="ru-RU"/>
          </w:rPr>
          <w:delText>. Управление подпрограммой и контроль за исполнением подпрограммы</w:delText>
        </w:r>
      </w:del>
    </w:p>
    <w:p w:rsidR="001005A6" w:rsidRPr="001005A6" w:rsidDel="00FF67EC" w:rsidRDefault="001005A6" w:rsidP="00FF67EC">
      <w:pPr>
        <w:pStyle w:val="aa"/>
        <w:ind w:firstLine="9072"/>
        <w:jc w:val="both"/>
        <w:rPr>
          <w:del w:id="1091" w:author="Ирина Васильевна" w:date="2025-11-14T15:30:00Z"/>
          <w:sz w:val="28"/>
          <w:szCs w:val="28"/>
          <w:lang w:val="ru-RU"/>
        </w:rPr>
        <w:pPrChange w:id="1092" w:author="Ирина Васильевна" w:date="2025-11-14T15:30:00Z">
          <w:pPr>
            <w:pStyle w:val="aa"/>
            <w:ind w:firstLine="709"/>
            <w:jc w:val="both"/>
          </w:pPr>
        </w:pPrChange>
      </w:pPr>
    </w:p>
    <w:p w:rsidR="002F5FA1" w:rsidRPr="002903A8" w:rsidDel="00FF67EC" w:rsidRDefault="002F5FA1" w:rsidP="00FF67EC">
      <w:pPr>
        <w:pStyle w:val="ConsPlusNormal"/>
        <w:widowControl/>
        <w:tabs>
          <w:tab w:val="center" w:pos="0"/>
          <w:tab w:val="left" w:pos="851"/>
        </w:tabs>
        <w:ind w:firstLine="9072"/>
        <w:rPr>
          <w:del w:id="1093" w:author="Ирина Васильевна" w:date="2025-11-14T15:30:00Z"/>
          <w:rFonts w:ascii="Times New Roman" w:hAnsi="Times New Roman"/>
          <w:sz w:val="28"/>
          <w:szCs w:val="28"/>
        </w:rPr>
        <w:pPrChange w:id="1094" w:author="Ирина Васильевна" w:date="2025-11-14T15:30:00Z">
          <w:pPr>
            <w:pStyle w:val="ConsPlusNormal"/>
            <w:widowControl/>
            <w:tabs>
              <w:tab w:val="center" w:pos="0"/>
              <w:tab w:val="left" w:pos="851"/>
            </w:tabs>
            <w:ind w:firstLine="709"/>
          </w:pPr>
        </w:pPrChange>
      </w:pPr>
      <w:del w:id="1095" w:author="Ирина Васильевна" w:date="2025-11-14T15:30:00Z">
        <w:r w:rsidDel="00FF67EC">
          <w:rPr>
            <w:rFonts w:ascii="Times New Roman" w:hAnsi="Times New Roman" w:cs="Times New Roman"/>
            <w:sz w:val="28"/>
            <w:szCs w:val="28"/>
          </w:rPr>
          <w:delText xml:space="preserve">4.1. </w:delText>
        </w:r>
        <w:r w:rsidRPr="00A77575" w:rsidDel="00FF67EC">
          <w:rPr>
            <w:rFonts w:ascii="Times New Roman" w:hAnsi="Times New Roman" w:cs="Times New Roman"/>
            <w:sz w:val="28"/>
            <w:szCs w:val="28"/>
          </w:rPr>
          <w:delText xml:space="preserve">Организацию управления настоящей подпрограммой осуществляет </w:delText>
        </w:r>
        <w:r w:rsidDel="00FF67EC">
          <w:rPr>
            <w:rFonts w:ascii="Times New Roman" w:hAnsi="Times New Roman" w:cs="Times New Roman"/>
            <w:sz w:val="28"/>
            <w:szCs w:val="28"/>
          </w:rPr>
          <w:delText>отдел культуры, по делам молодежи и спорта администрации Абанского района.</w:delText>
        </w:r>
      </w:del>
    </w:p>
    <w:p w:rsidR="002F5FA1" w:rsidRPr="00A77575" w:rsidDel="00FF67EC" w:rsidRDefault="002F5FA1" w:rsidP="00FF67EC">
      <w:pPr>
        <w:pStyle w:val="ConsPlusNormal"/>
        <w:ind w:firstLine="9072"/>
        <w:rPr>
          <w:del w:id="1096" w:author="Ирина Васильевна" w:date="2025-11-14T15:30:00Z"/>
          <w:rFonts w:ascii="Times New Roman" w:hAnsi="Times New Roman" w:cs="Times New Roman"/>
          <w:sz w:val="28"/>
          <w:szCs w:val="28"/>
        </w:rPr>
        <w:pPrChange w:id="1097" w:author="Ирина Васильевна" w:date="2025-11-14T15:30:00Z">
          <w:pPr>
            <w:pStyle w:val="ConsPlusNormal"/>
            <w:ind w:firstLine="709"/>
          </w:pPr>
        </w:pPrChange>
      </w:pPr>
      <w:del w:id="1098" w:author="Ирина Васильевна" w:date="2025-11-14T15:30:00Z">
        <w:r w:rsidDel="00FF67EC">
          <w:rPr>
            <w:rFonts w:ascii="Times New Roman" w:hAnsi="Times New Roman" w:cs="Times New Roman"/>
            <w:sz w:val="28"/>
            <w:szCs w:val="28"/>
          </w:rPr>
          <w:delText>4.2. Отдел культуры, по делам молодежи и спорта администрации Абанского района несет ответственность за реализацию подпрограммы, достижение конечных результатов и осуществляет:</w:delText>
        </w:r>
      </w:del>
    </w:p>
    <w:p w:rsidR="002F5FA1" w:rsidRPr="002F5FA1" w:rsidDel="00FF67EC" w:rsidRDefault="002F5FA1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099" w:author="Ирина Васильевна" w:date="2025-11-14T15:30:00Z"/>
          <w:sz w:val="28"/>
          <w:szCs w:val="28"/>
          <w:lang w:val="ru-RU" w:eastAsia="ru-RU"/>
        </w:rPr>
        <w:pPrChange w:id="1100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101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координацию исполнения мероприятий подпрограммы, мониторинг их реализации;</w:delText>
        </w:r>
      </w:del>
    </w:p>
    <w:p w:rsidR="002F5FA1" w:rsidRPr="002F5FA1" w:rsidDel="00FF67EC" w:rsidRDefault="002F5FA1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102" w:author="Ирина Васильевна" w:date="2025-11-14T15:30:00Z"/>
          <w:sz w:val="28"/>
          <w:szCs w:val="28"/>
          <w:lang w:val="ru-RU" w:eastAsia="ru-RU"/>
        </w:rPr>
        <w:pPrChange w:id="1103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104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текущий контроль за ходом реализации подпрограммы и ходом выполнения мероприятий подпрограммы;</w:delText>
        </w:r>
      </w:del>
    </w:p>
    <w:p w:rsidR="002F5FA1" w:rsidRPr="002F5FA1" w:rsidDel="00FF67EC" w:rsidRDefault="002F5FA1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105" w:author="Ирина Васильевна" w:date="2025-11-14T15:30:00Z"/>
          <w:sz w:val="28"/>
          <w:szCs w:val="28"/>
          <w:lang w:val="ru-RU" w:eastAsia="ru-RU"/>
        </w:rPr>
        <w:pPrChange w:id="1106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107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подготовку отчетов о реализации подпрограммы;</w:delText>
        </w:r>
      </w:del>
    </w:p>
    <w:p w:rsidR="002F5FA1" w:rsidRPr="002F5FA1" w:rsidDel="00FF67EC" w:rsidRDefault="002F5FA1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108" w:author="Ирина Васильевна" w:date="2025-11-14T15:30:00Z"/>
          <w:sz w:val="28"/>
          <w:szCs w:val="28"/>
          <w:lang w:val="ru-RU" w:eastAsia="ru-RU"/>
        </w:rPr>
        <w:pPrChange w:id="1109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110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контроль за достижением конечного результата подпрограммы;</w:delText>
        </w:r>
      </w:del>
    </w:p>
    <w:p w:rsidR="002F5FA1" w:rsidRPr="002F5FA1" w:rsidDel="00FF67EC" w:rsidRDefault="002F5FA1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111" w:author="Ирина Васильевна" w:date="2025-11-14T15:30:00Z"/>
          <w:sz w:val="28"/>
          <w:szCs w:val="28"/>
          <w:lang w:val="ru-RU" w:eastAsia="ru-RU"/>
        </w:rPr>
        <w:pPrChange w:id="1112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113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ежегодную оценку эффективности реализации подпрограммы.</w:delText>
        </w:r>
      </w:del>
    </w:p>
    <w:p w:rsidR="002F5FA1" w:rsidRPr="00F94D8B" w:rsidDel="00FF67EC" w:rsidRDefault="002F5FA1" w:rsidP="00FF67EC">
      <w:pPr>
        <w:pStyle w:val="ConsPlusNormal"/>
        <w:ind w:firstLine="9072"/>
        <w:rPr>
          <w:del w:id="1114" w:author="Ирина Васильевна" w:date="2025-11-14T15:30:00Z"/>
          <w:rFonts w:ascii="Times New Roman" w:hAnsi="Times New Roman" w:cs="Times New Roman"/>
          <w:color w:val="000000"/>
          <w:sz w:val="28"/>
          <w:szCs w:val="28"/>
        </w:rPr>
        <w:pPrChange w:id="1115" w:author="Ирина Васильевна" w:date="2025-11-14T15:30:00Z">
          <w:pPr>
            <w:pStyle w:val="ConsPlusNormal"/>
            <w:ind w:firstLine="709"/>
          </w:pPr>
        </w:pPrChange>
      </w:pPr>
      <w:del w:id="1116" w:author="Ирина Васильевна" w:date="2025-11-14T15:30:00Z"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4.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3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.</w:delText>
        </w:r>
        <w:r w:rsidDel="00FF67EC">
          <w:rPr>
            <w:sz w:val="28"/>
          </w:rPr>
          <w:delText xml:space="preserve">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Финансовое управление администрации Абанского района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в соответствии с законодательством осуществляет внутренний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муниципальный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финансовый контроль за использованием средств бюджета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округа 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на реализацию подпрограммы.</w:delText>
        </w:r>
      </w:del>
    </w:p>
    <w:p w:rsidR="002F5FA1" w:rsidDel="00FF67EC" w:rsidRDefault="002F5FA1" w:rsidP="00FF67EC">
      <w:pPr>
        <w:pStyle w:val="ConsPlusNormal"/>
        <w:ind w:firstLine="9072"/>
        <w:rPr>
          <w:del w:id="1117" w:author="Ирина Васильевна" w:date="2025-11-14T15:30:00Z"/>
        </w:rPr>
        <w:pPrChange w:id="1118" w:author="Ирина Васильевна" w:date="2025-11-14T15:30:00Z">
          <w:pPr>
            <w:pStyle w:val="ConsPlusNormal"/>
            <w:ind w:firstLine="709"/>
          </w:pPr>
        </w:pPrChange>
      </w:pPr>
      <w:del w:id="1119" w:author="Ирина Васильевна" w:date="2025-11-14T15:30:00Z"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4.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4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.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Контрольно-счетный орган Абанского района 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в соответствии с законодательством осуществляет внешний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муниципальный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финансовый контроль за использованием средств бюджета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округа 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на реализацию подпрограммы.</w:delText>
        </w:r>
      </w:del>
    </w:p>
    <w:p w:rsidR="001005A6" w:rsidRPr="001005A6" w:rsidDel="00FF67EC" w:rsidRDefault="001005A6" w:rsidP="00FF67EC">
      <w:pPr>
        <w:pStyle w:val="aa"/>
        <w:ind w:firstLine="9072"/>
        <w:rPr>
          <w:del w:id="1120" w:author="Ирина Васильевна" w:date="2025-11-14T15:30:00Z"/>
          <w:sz w:val="28"/>
          <w:szCs w:val="28"/>
          <w:lang w:val="ru-RU"/>
        </w:rPr>
        <w:pPrChange w:id="1121" w:author="Ирина Васильевна" w:date="2025-11-14T15:30:00Z">
          <w:pPr>
            <w:pStyle w:val="aa"/>
            <w:ind w:firstLine="709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122" w:author="Ирина Васильевна" w:date="2025-11-14T15:30:00Z"/>
          <w:sz w:val="28"/>
          <w:szCs w:val="28"/>
          <w:lang w:val="ru-RU"/>
        </w:rPr>
        <w:pPrChange w:id="1123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124" w:author="Ирина Васильевна" w:date="2025-11-14T15:30:00Z"/>
          <w:sz w:val="28"/>
          <w:szCs w:val="28"/>
          <w:lang w:val="ru-RU"/>
        </w:rPr>
        <w:pPrChange w:id="1125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126" w:author="Ирина Васильевна" w:date="2025-11-14T15:30:00Z"/>
          <w:sz w:val="28"/>
          <w:szCs w:val="28"/>
          <w:lang w:val="ru-RU"/>
        </w:rPr>
        <w:pPrChange w:id="1127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128" w:author="Ирина Васильевна" w:date="2025-11-14T15:30:00Z"/>
          <w:sz w:val="28"/>
          <w:szCs w:val="28"/>
          <w:lang w:val="ru-RU"/>
        </w:rPr>
        <w:pPrChange w:id="1129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130" w:author="Ирина Васильевна" w:date="2025-11-14T15:30:00Z"/>
          <w:sz w:val="28"/>
          <w:szCs w:val="28"/>
          <w:lang w:val="ru-RU"/>
        </w:rPr>
        <w:sectPr w:rsidR="001005A6" w:rsidRPr="001005A6" w:rsidDel="00FF67EC" w:rsidSect="00FF67EC">
          <w:headerReference w:type="default" r:id="rId14"/>
          <w:footnotePr>
            <w:pos w:val="beneathText"/>
          </w:footnotePr>
          <w:pgSz w:w="11905" w:h="16837"/>
          <w:pgMar w:top="947" w:right="962" w:bottom="567" w:left="567" w:header="720" w:footer="720" w:gutter="0"/>
          <w:pgNumType w:start="1"/>
          <w:cols w:space="720"/>
          <w:titlePg/>
          <w:docGrid w:linePitch="360"/>
          <w:sectPrChange w:id="1131" w:author="Ирина Васильевна" w:date="2025-11-14T15:30:00Z">
            <w:sectPr w:rsidR="001005A6" w:rsidRPr="001005A6" w:rsidDel="00FF67EC" w:rsidSect="00FF67EC">
              <w:pgMar w:right="567" w:left="1985"/>
            </w:sectPr>
          </w:sectPrChange>
        </w:sectPr>
        <w:pPrChange w:id="1132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autoSpaceDE w:val="0"/>
        <w:autoSpaceDN w:val="0"/>
        <w:adjustRightInd w:val="0"/>
        <w:spacing w:line="192" w:lineRule="auto"/>
        <w:ind w:firstLine="9072"/>
        <w:jc w:val="right"/>
        <w:rPr>
          <w:del w:id="1133" w:author="Ирина Васильевна" w:date="2025-11-14T15:30:00Z"/>
          <w:sz w:val="28"/>
          <w:szCs w:val="28"/>
          <w:lang w:val="ru-RU"/>
        </w:rPr>
        <w:pPrChange w:id="1134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072"/>
            <w:jc w:val="right"/>
          </w:pPr>
        </w:pPrChange>
      </w:pPr>
    </w:p>
    <w:p w:rsidR="0083795E" w:rsidDel="00FF67EC" w:rsidRDefault="001005A6" w:rsidP="00FF67EC">
      <w:pPr>
        <w:autoSpaceDE w:val="0"/>
        <w:autoSpaceDN w:val="0"/>
        <w:adjustRightInd w:val="0"/>
        <w:spacing w:line="192" w:lineRule="auto"/>
        <w:ind w:firstLine="9072"/>
        <w:rPr>
          <w:del w:id="1135" w:author="Ирина Васильевна" w:date="2025-11-14T15:30:00Z"/>
          <w:sz w:val="28"/>
          <w:szCs w:val="28"/>
          <w:lang w:val="ru-RU"/>
        </w:rPr>
        <w:pPrChange w:id="1136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072"/>
          </w:pPr>
        </w:pPrChange>
      </w:pPr>
      <w:del w:id="1137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Приложение 1 </w:delText>
        </w:r>
      </w:del>
    </w:p>
    <w:p w:rsidR="0083795E" w:rsidDel="00FF67EC" w:rsidRDefault="001005A6" w:rsidP="00FF67EC">
      <w:pPr>
        <w:pStyle w:val="aa"/>
        <w:spacing w:line="192" w:lineRule="auto"/>
        <w:ind w:firstLine="9072"/>
        <w:rPr>
          <w:del w:id="1138" w:author="Ирина Васильевна" w:date="2025-11-14T15:30:00Z"/>
          <w:sz w:val="28"/>
          <w:szCs w:val="28"/>
          <w:lang w:val="ru-RU"/>
        </w:rPr>
        <w:pPrChange w:id="1139" w:author="Ирина Васильевна" w:date="2025-11-14T15:30:00Z">
          <w:pPr>
            <w:pStyle w:val="aa"/>
            <w:spacing w:line="192" w:lineRule="auto"/>
            <w:ind w:firstLine="9072"/>
          </w:pPr>
        </w:pPrChange>
      </w:pPr>
      <w:del w:id="1140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к подпрограмме 1«Содействие развитию </w:delText>
        </w:r>
      </w:del>
    </w:p>
    <w:p w:rsidR="0083795E" w:rsidDel="00FF67EC" w:rsidRDefault="001005A6" w:rsidP="00FF67EC">
      <w:pPr>
        <w:pStyle w:val="aa"/>
        <w:spacing w:line="192" w:lineRule="auto"/>
        <w:ind w:firstLine="9072"/>
        <w:rPr>
          <w:del w:id="1141" w:author="Ирина Васильевна" w:date="2025-11-14T15:30:00Z"/>
          <w:sz w:val="28"/>
          <w:szCs w:val="28"/>
          <w:lang w:val="ru-RU"/>
        </w:rPr>
        <w:pPrChange w:id="1142" w:author="Ирина Васильевна" w:date="2025-11-14T15:30:00Z">
          <w:pPr>
            <w:pStyle w:val="aa"/>
            <w:spacing w:line="192" w:lineRule="auto"/>
            <w:ind w:firstLine="9072"/>
          </w:pPr>
        </w:pPrChange>
      </w:pPr>
      <w:del w:id="1143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массовой физической культуры </w:delText>
        </w:r>
      </w:del>
    </w:p>
    <w:p w:rsidR="0083795E" w:rsidDel="00FF67EC" w:rsidRDefault="001005A6" w:rsidP="00FF67EC">
      <w:pPr>
        <w:pStyle w:val="aa"/>
        <w:spacing w:line="192" w:lineRule="auto"/>
        <w:ind w:firstLine="9072"/>
        <w:rPr>
          <w:del w:id="1144" w:author="Ирина Васильевна" w:date="2025-11-14T15:30:00Z"/>
          <w:sz w:val="28"/>
          <w:szCs w:val="28"/>
          <w:lang w:val="ru-RU"/>
        </w:rPr>
        <w:pPrChange w:id="1145" w:author="Ирина Васильевна" w:date="2025-11-14T15:30:00Z">
          <w:pPr>
            <w:pStyle w:val="aa"/>
            <w:spacing w:line="192" w:lineRule="auto"/>
            <w:ind w:firstLine="9072"/>
          </w:pPr>
        </w:pPrChange>
      </w:pPr>
      <w:del w:id="1146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и спорта»</w:delText>
        </w:r>
      </w:del>
    </w:p>
    <w:p w:rsidR="001005A6" w:rsidDel="00FF67EC" w:rsidRDefault="001005A6" w:rsidP="00FF67EC">
      <w:pPr>
        <w:autoSpaceDE w:val="0"/>
        <w:autoSpaceDN w:val="0"/>
        <w:adjustRightInd w:val="0"/>
        <w:ind w:firstLine="9072"/>
        <w:jc w:val="center"/>
        <w:rPr>
          <w:del w:id="1147" w:author="Ирина Васильевна" w:date="2025-11-14T15:30:00Z"/>
          <w:sz w:val="28"/>
          <w:szCs w:val="28"/>
          <w:lang w:val="ru-RU"/>
        </w:rPr>
        <w:pPrChange w:id="1148" w:author="Ирина Васильевна" w:date="2025-11-14T15:30:00Z">
          <w:pPr>
            <w:autoSpaceDE w:val="0"/>
            <w:autoSpaceDN w:val="0"/>
            <w:adjustRightInd w:val="0"/>
            <w:ind w:firstLine="540"/>
            <w:jc w:val="center"/>
          </w:pPr>
        </w:pPrChange>
      </w:pPr>
    </w:p>
    <w:p w:rsidR="001005A6" w:rsidRPr="009326BC" w:rsidDel="00FF67EC" w:rsidRDefault="004D3AD3" w:rsidP="00FF67EC">
      <w:pPr>
        <w:autoSpaceDE w:val="0"/>
        <w:autoSpaceDN w:val="0"/>
        <w:adjustRightInd w:val="0"/>
        <w:ind w:firstLine="9072"/>
        <w:jc w:val="center"/>
        <w:outlineLvl w:val="0"/>
        <w:rPr>
          <w:del w:id="1149" w:author="Ирина Васильевна" w:date="2025-11-14T15:30:00Z"/>
          <w:sz w:val="28"/>
          <w:szCs w:val="28"/>
          <w:lang w:val="ru-RU"/>
        </w:rPr>
        <w:pPrChange w:id="1150" w:author="Ирина Васильевна" w:date="2025-11-14T15:30:00Z">
          <w:pPr>
            <w:autoSpaceDE w:val="0"/>
            <w:autoSpaceDN w:val="0"/>
            <w:adjustRightInd w:val="0"/>
            <w:ind w:firstLine="540"/>
            <w:jc w:val="center"/>
            <w:outlineLvl w:val="0"/>
          </w:pPr>
        </w:pPrChange>
      </w:pPr>
      <w:del w:id="1151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>Перечень и значения показателей результативности подпрограммы</w:delText>
        </w:r>
      </w:del>
    </w:p>
    <w:p w:rsidR="001005A6" w:rsidRPr="001005A6" w:rsidDel="00FF67EC" w:rsidRDefault="001005A6" w:rsidP="00FF67EC">
      <w:pPr>
        <w:autoSpaceDE w:val="0"/>
        <w:autoSpaceDN w:val="0"/>
        <w:adjustRightInd w:val="0"/>
        <w:ind w:firstLine="9072"/>
        <w:jc w:val="center"/>
        <w:rPr>
          <w:del w:id="1152" w:author="Ирина Васильевна" w:date="2025-11-14T15:30:00Z"/>
          <w:sz w:val="26"/>
          <w:szCs w:val="26"/>
          <w:lang w:val="ru-RU"/>
        </w:rPr>
        <w:pPrChange w:id="1153" w:author="Ирина Васильевна" w:date="2025-11-14T15:30:00Z">
          <w:pPr>
            <w:autoSpaceDE w:val="0"/>
            <w:autoSpaceDN w:val="0"/>
            <w:adjustRightInd w:val="0"/>
            <w:ind w:firstLine="540"/>
            <w:jc w:val="center"/>
          </w:pPr>
        </w:pPrChange>
      </w:pPr>
    </w:p>
    <w:tbl>
      <w:tblPr>
        <w:tblW w:w="5035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29"/>
        <w:gridCol w:w="6593"/>
        <w:gridCol w:w="1487"/>
        <w:gridCol w:w="1789"/>
        <w:gridCol w:w="1341"/>
        <w:gridCol w:w="1341"/>
        <w:gridCol w:w="1341"/>
        <w:gridCol w:w="1335"/>
      </w:tblGrid>
      <w:tr w:rsidR="00F32FC5" w:rsidRPr="00161378" w:rsidDel="00FF67EC" w:rsidTr="00F32FC5">
        <w:trPr>
          <w:cantSplit/>
          <w:trHeight w:val="422"/>
          <w:del w:id="1154" w:author="Ирина Васильевна" w:date="2025-11-14T15:30:00Z"/>
        </w:trPr>
        <w:tc>
          <w:tcPr>
            <w:tcW w:w="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55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56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57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№ п/п</w:delText>
              </w:r>
            </w:del>
          </w:p>
        </w:tc>
        <w:tc>
          <w:tcPr>
            <w:tcW w:w="2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58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59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60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Цель, показатели результативности</w:delText>
              </w:r>
            </w:del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61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62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63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Единица</w:delText>
              </w:r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br/>
                <w:delText>измерения</w:delText>
              </w:r>
            </w:del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64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65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66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 xml:space="preserve">Источник </w:delText>
              </w:r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br/>
                <w:delText>информации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67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68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69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202</w:delText>
              </w:r>
              <w:r w:rsidR="00F00335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5</w:delText>
              </w:r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70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71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72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202</w:delText>
              </w:r>
              <w:r w:rsidR="00F00335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6</w:delText>
              </w:r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73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74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75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202</w:delText>
              </w:r>
              <w:r w:rsidR="00F00335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7</w:delText>
              </w:r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76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77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78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202</w:delText>
              </w:r>
              <w:r w:rsidR="00F00335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8</w:delText>
              </w:r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 xml:space="preserve"> год</w:delText>
              </w:r>
            </w:del>
          </w:p>
        </w:tc>
      </w:tr>
      <w:tr w:rsidR="001005A6" w:rsidRPr="00C030AA" w:rsidDel="00FF67EC" w:rsidTr="00F32FC5">
        <w:trPr>
          <w:cantSplit/>
          <w:trHeight w:val="240"/>
          <w:del w:id="1179" w:author="Ирина Васильевна" w:date="2025-11-14T15:30:00Z"/>
        </w:trPr>
        <w:tc>
          <w:tcPr>
            <w:tcW w:w="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1005A6" w:rsidP="00FF67EC">
            <w:pPr>
              <w:pStyle w:val="ConsPlusNormal"/>
              <w:ind w:firstLine="9072"/>
              <w:rPr>
                <w:del w:id="1180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81" w:author="Ирина Васильевна" w:date="2025-11-14T15:30:00Z">
                <w:pPr>
                  <w:pStyle w:val="ConsPlusNormal"/>
                  <w:ind w:firstLine="0"/>
                </w:pPr>
              </w:pPrChange>
            </w:pPr>
          </w:p>
        </w:tc>
        <w:tc>
          <w:tcPr>
            <w:tcW w:w="489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AAF" w:rsidDel="00FF67EC" w:rsidRDefault="001005A6" w:rsidP="00FF67EC">
            <w:pPr>
              <w:pStyle w:val="aa"/>
              <w:ind w:firstLine="9072"/>
              <w:jc w:val="both"/>
              <w:rPr>
                <w:del w:id="1182" w:author="Ирина Васильевна" w:date="2025-11-14T15:30:00Z"/>
                <w:sz w:val="28"/>
                <w:szCs w:val="28"/>
                <w:lang w:val="ru-RU"/>
              </w:rPr>
              <w:pPrChange w:id="1183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184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 xml:space="preserve">Цель подпрограммы: </w:delText>
              </w:r>
              <w:r w:rsidR="00441AAF" w:rsidRPr="001005A6" w:rsidDel="00FF67EC">
                <w:rPr>
                  <w:sz w:val="28"/>
                  <w:szCs w:val="28"/>
                  <w:lang w:val="ru-RU"/>
                </w:rPr>
                <w:delText>Создание для всех категорий и групп населения условий для занятий физической культурой и массовым спортом</w:delText>
              </w:r>
              <w:r w:rsidR="00251711" w:rsidDel="00FF67EC">
                <w:rPr>
                  <w:sz w:val="28"/>
                  <w:szCs w:val="28"/>
                  <w:lang w:val="ru-RU"/>
                </w:rPr>
                <w:delText>.</w:delText>
              </w:r>
              <w:r w:rsidR="00441AAF"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</w:del>
          </w:p>
          <w:p w:rsidR="00F32FC5" w:rsidRPr="009326BC" w:rsidDel="00FF67EC" w:rsidRDefault="00F32FC5" w:rsidP="00FF67EC">
            <w:pPr>
              <w:pStyle w:val="aa"/>
              <w:ind w:firstLine="9072"/>
              <w:jc w:val="both"/>
              <w:rPr>
                <w:del w:id="1185" w:author="Ирина Васильевна" w:date="2025-11-14T15:30:00Z"/>
                <w:bCs/>
                <w:sz w:val="28"/>
                <w:szCs w:val="28"/>
                <w:lang w:val="ru-RU"/>
              </w:rPr>
              <w:pPrChange w:id="1186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187" w:author="Ирина Васильевна" w:date="2025-11-14T15:30:00Z">
              <w:r w:rsidRPr="009326BC" w:rsidDel="00FF67EC">
                <w:rPr>
                  <w:bCs/>
                  <w:sz w:val="28"/>
                  <w:szCs w:val="28"/>
                  <w:lang w:val="ru-RU"/>
                </w:rPr>
                <w:delText xml:space="preserve">1. Развитие устойчивой потребности </w:delText>
              </w:r>
              <w:r w:rsidRPr="009326BC" w:rsidDel="00FF67EC">
                <w:rPr>
                  <w:sz w:val="28"/>
                  <w:szCs w:val="28"/>
                  <w:lang w:val="ru-RU"/>
                </w:rPr>
                <w:delText xml:space="preserve">всех категорий </w:delText>
              </w:r>
              <w:r w:rsidRPr="009326BC" w:rsidDel="00FF67EC">
                <w:rPr>
                  <w:bCs/>
                  <w:sz w:val="28"/>
                  <w:szCs w:val="28"/>
                  <w:lang w:val="ru-RU"/>
                </w:rPr>
                <w:delText xml:space="preserve"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</w:delText>
              </w:r>
              <w:r w:rsidR="00B96A7C" w:rsidDel="00FF67EC">
                <w:rPr>
                  <w:bCs/>
                  <w:sz w:val="28"/>
                  <w:szCs w:val="28"/>
                  <w:lang w:val="ru-RU"/>
                </w:rPr>
                <w:delText>муниципального округа</w:delText>
              </w:r>
              <w:r w:rsidRPr="009326BC" w:rsidDel="00FF67EC">
                <w:rPr>
                  <w:bCs/>
                  <w:sz w:val="28"/>
                  <w:szCs w:val="28"/>
                  <w:lang w:val="ru-RU"/>
                </w:rPr>
                <w:delText>;</w:delText>
              </w:r>
            </w:del>
          </w:p>
          <w:p w:rsidR="001005A6" w:rsidRPr="00251711" w:rsidDel="00FF67EC" w:rsidRDefault="00F32FC5" w:rsidP="00FF67EC">
            <w:pPr>
              <w:ind w:firstLine="9072"/>
              <w:jc w:val="both"/>
              <w:rPr>
                <w:del w:id="1188" w:author="Ирина Васильевна" w:date="2025-11-14T15:30:00Z"/>
                <w:sz w:val="26"/>
                <w:szCs w:val="26"/>
                <w:lang w:val="ru-RU"/>
              </w:rPr>
              <w:pPrChange w:id="1189" w:author="Ирина Васильевна" w:date="2025-11-14T15:30:00Z">
                <w:pPr>
                  <w:jc w:val="both"/>
                </w:pPr>
              </w:pPrChange>
            </w:pPr>
            <w:del w:id="1190" w:author="Ирина Васильевна" w:date="2025-11-14T15:30:00Z">
              <w:r w:rsidRPr="009326BC" w:rsidDel="00FF67EC">
                <w:rPr>
                  <w:sz w:val="28"/>
                  <w:szCs w:val="28"/>
                  <w:lang w:val="ru-RU"/>
                </w:rPr>
                <w:delText>2. Выявление и поддержка успешного опыта по организации массовой физкультурно-спортивной работы среди населения</w:delText>
              </w:r>
              <w:r w:rsidRPr="004D3AD3" w:rsidDel="00FF67EC">
                <w:rPr>
                  <w:sz w:val="28"/>
                  <w:szCs w:val="28"/>
                  <w:lang w:val="ru-RU"/>
                </w:rPr>
                <w:delText>, в том числе среди лиц с ограниченными возможностями здоровья и инвалидов.</w:delText>
              </w:r>
              <w:r w:rsidDel="00FF67EC">
                <w:rPr>
                  <w:bCs/>
                  <w:sz w:val="26"/>
                  <w:szCs w:val="26"/>
                  <w:lang w:val="ru-RU"/>
                </w:rPr>
                <w:delText xml:space="preserve"> </w:delText>
              </w:r>
            </w:del>
          </w:p>
        </w:tc>
      </w:tr>
      <w:tr w:rsidR="00F32FC5" w:rsidRPr="00161378" w:rsidDel="00FF67EC" w:rsidTr="00F32FC5">
        <w:trPr>
          <w:cantSplit/>
          <w:trHeight w:val="360"/>
          <w:del w:id="1191" w:author="Ирина Васильевна" w:date="2025-11-14T15:30:00Z"/>
        </w:trPr>
        <w:tc>
          <w:tcPr>
            <w:tcW w:w="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E91748" w:rsidP="00FF67EC">
            <w:pPr>
              <w:pStyle w:val="ConsPlusNormal"/>
              <w:ind w:firstLine="9072"/>
              <w:jc w:val="center"/>
              <w:rPr>
                <w:del w:id="1192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93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194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1</w:delText>
              </w:r>
            </w:del>
          </w:p>
        </w:tc>
        <w:tc>
          <w:tcPr>
            <w:tcW w:w="2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E91748" w:rsidP="00FF67EC">
            <w:pPr>
              <w:pStyle w:val="ConsPlusNormal"/>
              <w:ind w:firstLine="9072"/>
              <w:rPr>
                <w:del w:id="1195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96" w:author="Ирина Васильевна" w:date="2025-11-14T15:30:00Z">
                <w:pPr>
                  <w:pStyle w:val="ConsPlusNormal"/>
                  <w:ind w:firstLine="0"/>
                </w:pPr>
              </w:pPrChange>
            </w:pPr>
            <w:del w:id="1197" w:author="Ирина Васильевна" w:date="2025-11-14T15:30:00Z">
              <w:r w:rsidRPr="001E6930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Доля детей и молодежи в возрасте 3-29 лет, систематически занимающихся физической культурой и спортом</w:delText>
              </w:r>
            </w:del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198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199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00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%</w:delText>
              </w:r>
            </w:del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201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02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03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ФК-1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F00335" w:rsidDel="00FF67EC" w:rsidRDefault="00B96A7C" w:rsidP="00FF67EC">
            <w:pPr>
              <w:pStyle w:val="aa"/>
              <w:ind w:firstLine="9072"/>
              <w:jc w:val="center"/>
              <w:rPr>
                <w:del w:id="1204" w:author="Ирина Васильевна" w:date="2025-11-14T15:30:00Z"/>
                <w:sz w:val="26"/>
                <w:szCs w:val="26"/>
                <w:lang w:val="ru-RU"/>
              </w:rPr>
              <w:pPrChange w:id="1205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206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98,92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F00335" w:rsidDel="00FF67EC" w:rsidRDefault="00B96A7C" w:rsidP="00FF67EC">
            <w:pPr>
              <w:pStyle w:val="aa"/>
              <w:ind w:firstLine="9072"/>
              <w:jc w:val="center"/>
              <w:rPr>
                <w:del w:id="1207" w:author="Ирина Васильевна" w:date="2025-11-14T15:30:00Z"/>
                <w:sz w:val="26"/>
                <w:szCs w:val="26"/>
                <w:lang w:val="ru-RU"/>
              </w:rPr>
              <w:pPrChange w:id="1208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209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98,92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F00335" w:rsidDel="00FF67EC" w:rsidRDefault="00B96A7C" w:rsidP="00FF67EC">
            <w:pPr>
              <w:pStyle w:val="aa"/>
              <w:ind w:firstLine="9072"/>
              <w:jc w:val="center"/>
              <w:rPr>
                <w:del w:id="1210" w:author="Ирина Васильевна" w:date="2025-11-14T15:30:00Z"/>
                <w:sz w:val="26"/>
                <w:szCs w:val="26"/>
                <w:lang w:val="ru-RU"/>
              </w:rPr>
              <w:pPrChange w:id="1211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212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98,92</w:delText>
              </w:r>
            </w:del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F00335" w:rsidDel="00FF67EC" w:rsidRDefault="00B96A7C" w:rsidP="00FF67EC">
            <w:pPr>
              <w:pStyle w:val="aa"/>
              <w:ind w:firstLine="9072"/>
              <w:jc w:val="center"/>
              <w:rPr>
                <w:del w:id="1213" w:author="Ирина Васильевна" w:date="2025-11-14T15:30:00Z"/>
                <w:sz w:val="26"/>
                <w:szCs w:val="26"/>
                <w:lang w:val="ru-RU"/>
              </w:rPr>
              <w:pPrChange w:id="1214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215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98,92</w:delText>
              </w:r>
            </w:del>
          </w:p>
        </w:tc>
      </w:tr>
      <w:tr w:rsidR="00F32FC5" w:rsidRPr="00161378" w:rsidDel="00FF67EC" w:rsidTr="00F32FC5">
        <w:trPr>
          <w:cantSplit/>
          <w:trHeight w:val="240"/>
          <w:del w:id="1216" w:author="Ирина Васильевна" w:date="2025-11-14T15:30:00Z"/>
        </w:trPr>
        <w:tc>
          <w:tcPr>
            <w:tcW w:w="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E91748" w:rsidP="00FF67EC">
            <w:pPr>
              <w:pStyle w:val="ConsPlusNormal"/>
              <w:ind w:firstLine="9072"/>
              <w:jc w:val="center"/>
              <w:rPr>
                <w:del w:id="1217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18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19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</w:delText>
              </w:r>
            </w:del>
          </w:p>
        </w:tc>
        <w:tc>
          <w:tcPr>
            <w:tcW w:w="2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E91748" w:rsidP="00FF67EC">
            <w:pPr>
              <w:pStyle w:val="ConsPlusNormal"/>
              <w:ind w:firstLine="9072"/>
              <w:rPr>
                <w:del w:id="1220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21" w:author="Ирина Васильевна" w:date="2025-11-14T15:30:00Z">
                <w:pPr>
                  <w:pStyle w:val="ConsPlusNormal"/>
                  <w:ind w:firstLine="0"/>
                </w:pPr>
              </w:pPrChange>
            </w:pPr>
            <w:del w:id="1222" w:author="Ирина Васильевна" w:date="2025-11-14T15:30:00Z">
              <w:r w:rsidRPr="001E6930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Доля граждан среднего возраста (женщины в возрасте 30-54 лет, мужчины в возрасте 30-59 лет), систематически занимающихся физической культурой и спортом</w:delText>
              </w:r>
            </w:del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223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24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25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%</w:delText>
              </w:r>
            </w:del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1005A6" w:rsidP="00FF67EC">
            <w:pPr>
              <w:pStyle w:val="ConsPlusNormal"/>
              <w:ind w:firstLine="9072"/>
              <w:jc w:val="center"/>
              <w:rPr>
                <w:del w:id="1226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27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28" w:author="Ирина Васильевна" w:date="2025-11-14T15:30:00Z">
              <w:r w:rsidRPr="00161378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ФК-</w:delText>
              </w:r>
              <w:r w:rsidR="00B96A7C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1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29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30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31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45,74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32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33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34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53,74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35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36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37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64,74</w:delText>
              </w:r>
            </w:del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5A6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38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39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40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64,74</w:delText>
              </w:r>
            </w:del>
          </w:p>
        </w:tc>
      </w:tr>
      <w:tr w:rsidR="00B96A7C" w:rsidRPr="00B96A7C" w:rsidDel="00FF67EC" w:rsidTr="00F32FC5">
        <w:trPr>
          <w:cantSplit/>
          <w:trHeight w:val="240"/>
          <w:del w:id="1241" w:author="Ирина Васильевна" w:date="2025-11-14T15:30:00Z"/>
        </w:trPr>
        <w:tc>
          <w:tcPr>
            <w:tcW w:w="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Del="00FF67EC" w:rsidRDefault="00B96A7C" w:rsidP="00FF67EC">
            <w:pPr>
              <w:pStyle w:val="ConsPlusNormal"/>
              <w:ind w:firstLine="9072"/>
              <w:jc w:val="center"/>
              <w:rPr>
                <w:del w:id="1242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43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44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lastRenderedPageBreak/>
                <w:delText>3</w:delText>
              </w:r>
            </w:del>
          </w:p>
        </w:tc>
        <w:tc>
          <w:tcPr>
            <w:tcW w:w="2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E6930" w:rsidDel="00FF67EC" w:rsidRDefault="00B96A7C" w:rsidP="00FF67EC">
            <w:pPr>
              <w:pStyle w:val="ConsPlusNormal"/>
              <w:ind w:firstLine="9072"/>
              <w:rPr>
                <w:del w:id="1245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46" w:author="Ирина Васильевна" w:date="2025-11-14T15:30:00Z">
                <w:pPr>
                  <w:pStyle w:val="ConsPlusNormal"/>
                  <w:ind w:firstLine="0"/>
                </w:pPr>
              </w:pPrChange>
            </w:pPr>
            <w:del w:id="1247" w:author="Ирина Васильевна" w:date="2025-11-14T15:30:00Z">
              <w:r w:rsidRPr="001E6930"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Доля граждан старшего возраста (женщины в возрасте 55-79 лет, мужчины в возрасте 60-79 лет), систематически занимающихся физической культурой и спортом</w:delText>
              </w:r>
            </w:del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48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49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50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%</w:delText>
              </w:r>
            </w:del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51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52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53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ФК-1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61378" w:rsidDel="00FF67EC" w:rsidRDefault="00B96A7C" w:rsidP="00FF67EC">
            <w:pPr>
              <w:pStyle w:val="ConsPlusNormal"/>
              <w:ind w:firstLine="9072"/>
              <w:jc w:val="center"/>
              <w:rPr>
                <w:del w:id="1254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55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56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17,95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61378" w:rsidDel="00FF67EC" w:rsidRDefault="000D3C71" w:rsidP="00FF67EC">
            <w:pPr>
              <w:pStyle w:val="ConsPlusNormal"/>
              <w:ind w:firstLine="9072"/>
              <w:jc w:val="center"/>
              <w:rPr>
                <w:del w:id="1257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58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59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21,23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61378" w:rsidDel="00FF67EC" w:rsidRDefault="000D3C71" w:rsidP="00FF67EC">
            <w:pPr>
              <w:pStyle w:val="ConsPlusNormal"/>
              <w:ind w:firstLine="9072"/>
              <w:jc w:val="center"/>
              <w:rPr>
                <w:del w:id="1260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61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62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26,23</w:delText>
              </w:r>
            </w:del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A7C" w:rsidRPr="00161378" w:rsidDel="00FF67EC" w:rsidRDefault="000D3C71" w:rsidP="00FF67EC">
            <w:pPr>
              <w:pStyle w:val="ConsPlusNormal"/>
              <w:ind w:firstLine="9072"/>
              <w:jc w:val="center"/>
              <w:rPr>
                <w:del w:id="1263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64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65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29,53</w:delText>
              </w:r>
            </w:del>
          </w:p>
        </w:tc>
      </w:tr>
      <w:tr w:rsidR="00E91748" w:rsidRPr="00B96A7C" w:rsidDel="00FF67EC" w:rsidTr="00F32FC5">
        <w:trPr>
          <w:cantSplit/>
          <w:trHeight w:val="240"/>
          <w:del w:id="1266" w:author="Ирина Васильевна" w:date="2025-11-14T15:30:00Z"/>
        </w:trPr>
        <w:tc>
          <w:tcPr>
            <w:tcW w:w="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Del="00FF67EC" w:rsidRDefault="00B96A7C" w:rsidP="00FF67EC">
            <w:pPr>
              <w:pStyle w:val="ConsPlusNormal"/>
              <w:ind w:firstLine="9072"/>
              <w:jc w:val="center"/>
              <w:rPr>
                <w:del w:id="1267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68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69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4</w:delText>
              </w:r>
            </w:del>
          </w:p>
        </w:tc>
        <w:tc>
          <w:tcPr>
            <w:tcW w:w="2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E6930" w:rsidDel="00FF67EC" w:rsidRDefault="00B96A7C" w:rsidP="00FF67EC">
            <w:pPr>
              <w:pStyle w:val="ConsPlusNormal"/>
              <w:ind w:firstLine="9072"/>
              <w:rPr>
                <w:del w:id="1270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71" w:author="Ирина Васильевна" w:date="2025-11-14T15:30:00Z">
                <w:pPr>
                  <w:pStyle w:val="ConsPlusNormal"/>
                  <w:ind w:firstLine="0"/>
                </w:pPr>
              </w:pPrChange>
            </w:pPr>
            <w:del w:id="1272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Доля обучающихся, систематически занимающихся физической культурой и спортом, в общей численности обучающихся</w:delText>
              </w:r>
            </w:del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61378" w:rsidDel="00FF67EC" w:rsidRDefault="000D3C71" w:rsidP="00FF67EC">
            <w:pPr>
              <w:pStyle w:val="ConsPlusNormal"/>
              <w:ind w:firstLine="9072"/>
              <w:jc w:val="center"/>
              <w:rPr>
                <w:del w:id="1273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74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75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%</w:delText>
              </w:r>
            </w:del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61378" w:rsidDel="00FF67EC" w:rsidRDefault="000D3C71" w:rsidP="00FF67EC">
            <w:pPr>
              <w:pStyle w:val="ConsPlusNormal"/>
              <w:ind w:firstLine="9072"/>
              <w:jc w:val="center"/>
              <w:rPr>
                <w:del w:id="1276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77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78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ФК-1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61378" w:rsidDel="00FF67EC" w:rsidRDefault="00EC5914" w:rsidP="00FF67EC">
            <w:pPr>
              <w:pStyle w:val="ConsPlusNormal"/>
              <w:ind w:firstLine="9072"/>
              <w:jc w:val="center"/>
              <w:rPr>
                <w:del w:id="1279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80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81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92,0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61378" w:rsidDel="00FF67EC" w:rsidRDefault="00EC5914" w:rsidP="00FF67EC">
            <w:pPr>
              <w:pStyle w:val="ConsPlusNormal"/>
              <w:ind w:firstLine="9072"/>
              <w:jc w:val="center"/>
              <w:rPr>
                <w:del w:id="1282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83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84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92,1</w:delText>
              </w:r>
            </w:del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61378" w:rsidDel="00FF67EC" w:rsidRDefault="00EC5914" w:rsidP="00FF67EC">
            <w:pPr>
              <w:pStyle w:val="ConsPlusNormal"/>
              <w:ind w:firstLine="9072"/>
              <w:jc w:val="center"/>
              <w:rPr>
                <w:del w:id="1285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86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87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92,3</w:delText>
              </w:r>
            </w:del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48" w:rsidRPr="00161378" w:rsidDel="00FF67EC" w:rsidRDefault="00EC5914" w:rsidP="00FF67EC">
            <w:pPr>
              <w:pStyle w:val="ConsPlusNormal"/>
              <w:ind w:firstLine="9072"/>
              <w:jc w:val="center"/>
              <w:rPr>
                <w:del w:id="1288" w:author="Ирина Васильевна" w:date="2025-11-14T15:30:00Z"/>
                <w:rFonts w:ascii="Times New Roman" w:hAnsi="Times New Roman" w:cs="Times New Roman"/>
                <w:sz w:val="26"/>
                <w:szCs w:val="26"/>
              </w:rPr>
              <w:pPrChange w:id="1289" w:author="Ирина Васильевна" w:date="2025-11-14T15:30:00Z">
                <w:pPr>
                  <w:pStyle w:val="ConsPlusNormal"/>
                  <w:ind w:firstLine="0"/>
                  <w:jc w:val="center"/>
                </w:pPr>
              </w:pPrChange>
            </w:pPr>
            <w:del w:id="1290" w:author="Ирина Васильевна" w:date="2025-11-14T15:30:00Z">
              <w:r w:rsidDel="00FF67EC">
                <w:rPr>
                  <w:rFonts w:ascii="Times New Roman" w:hAnsi="Times New Roman" w:cs="Times New Roman"/>
                  <w:sz w:val="26"/>
                  <w:szCs w:val="26"/>
                </w:rPr>
                <w:delText>92,4</w:delText>
              </w:r>
            </w:del>
          </w:p>
        </w:tc>
      </w:tr>
    </w:tbl>
    <w:p w:rsidR="001005A6" w:rsidRPr="00F00335" w:rsidDel="00FF67EC" w:rsidRDefault="001005A6" w:rsidP="00FF67EC">
      <w:pPr>
        <w:autoSpaceDE w:val="0"/>
        <w:autoSpaceDN w:val="0"/>
        <w:adjustRightInd w:val="0"/>
        <w:ind w:firstLine="9072"/>
        <w:rPr>
          <w:del w:id="1291" w:author="Ирина Васильевна" w:date="2025-11-14T15:30:00Z"/>
          <w:sz w:val="26"/>
          <w:szCs w:val="26"/>
          <w:lang w:val="ru-RU"/>
        </w:rPr>
        <w:pPrChange w:id="1292" w:author="Ирина Васильевна" w:date="2025-11-14T15:30:00Z">
          <w:pPr>
            <w:autoSpaceDE w:val="0"/>
            <w:autoSpaceDN w:val="0"/>
            <w:adjustRightInd w:val="0"/>
          </w:pPr>
        </w:pPrChange>
      </w:pPr>
      <w:del w:id="1293" w:author="Ирина Васильевна" w:date="2025-11-14T15:30:00Z">
        <w:r w:rsidRPr="00F00335" w:rsidDel="00FF67EC">
          <w:rPr>
            <w:sz w:val="26"/>
            <w:szCs w:val="26"/>
            <w:lang w:val="ru-RU"/>
          </w:rPr>
          <w:delText xml:space="preserve">                                                                                                                                                                                                                                     </w:delText>
        </w:r>
      </w:del>
    </w:p>
    <w:p w:rsidR="001005A6" w:rsidRPr="00F00335" w:rsidDel="00FF67EC" w:rsidRDefault="001005A6" w:rsidP="00FF67EC">
      <w:pPr>
        <w:autoSpaceDE w:val="0"/>
        <w:autoSpaceDN w:val="0"/>
        <w:adjustRightInd w:val="0"/>
        <w:ind w:firstLine="9072"/>
        <w:rPr>
          <w:del w:id="1294" w:author="Ирина Васильевна" w:date="2025-11-14T15:30:00Z"/>
          <w:sz w:val="26"/>
          <w:szCs w:val="26"/>
          <w:lang w:val="ru-RU"/>
        </w:rPr>
        <w:pPrChange w:id="1295" w:author="Ирина Васильевна" w:date="2025-11-14T15:30:00Z">
          <w:pPr>
            <w:autoSpaceDE w:val="0"/>
            <w:autoSpaceDN w:val="0"/>
            <w:adjustRightInd w:val="0"/>
            <w:ind w:firstLine="9356"/>
          </w:pPr>
        </w:pPrChange>
      </w:pPr>
      <w:del w:id="1296" w:author="Ирина Васильевна" w:date="2025-11-14T15:30:00Z">
        <w:r w:rsidRPr="00F00335" w:rsidDel="00FF67EC">
          <w:rPr>
            <w:sz w:val="26"/>
            <w:szCs w:val="26"/>
            <w:lang w:val="ru-RU"/>
          </w:rPr>
          <w:delText xml:space="preserve">               </w:delText>
        </w:r>
      </w:del>
    </w:p>
    <w:p w:rsidR="001005A6" w:rsidRPr="00F00335" w:rsidDel="00FF67EC" w:rsidRDefault="001005A6" w:rsidP="00FF67EC">
      <w:pPr>
        <w:autoSpaceDE w:val="0"/>
        <w:autoSpaceDN w:val="0"/>
        <w:adjustRightInd w:val="0"/>
        <w:ind w:firstLine="9072"/>
        <w:rPr>
          <w:del w:id="1297" w:author="Ирина Васильевна" w:date="2025-11-14T15:30:00Z"/>
          <w:sz w:val="28"/>
          <w:szCs w:val="28"/>
          <w:lang w:val="ru-RU"/>
        </w:rPr>
        <w:pPrChange w:id="1298" w:author="Ирина Васильевна" w:date="2025-11-14T15:30:00Z">
          <w:pPr>
            <w:autoSpaceDE w:val="0"/>
            <w:autoSpaceDN w:val="0"/>
            <w:adjustRightInd w:val="0"/>
            <w:ind w:firstLine="9356"/>
          </w:pPr>
        </w:pPrChange>
      </w:pPr>
    </w:p>
    <w:p w:rsidR="001005A6" w:rsidRPr="00F00335" w:rsidDel="00FF67EC" w:rsidRDefault="001005A6" w:rsidP="00FF67EC">
      <w:pPr>
        <w:autoSpaceDE w:val="0"/>
        <w:autoSpaceDN w:val="0"/>
        <w:adjustRightInd w:val="0"/>
        <w:ind w:firstLine="9072"/>
        <w:rPr>
          <w:del w:id="1299" w:author="Ирина Васильевна" w:date="2025-11-14T15:30:00Z"/>
          <w:sz w:val="28"/>
          <w:szCs w:val="28"/>
          <w:lang w:val="ru-RU"/>
        </w:rPr>
        <w:pPrChange w:id="1300" w:author="Ирина Васильевна" w:date="2025-11-14T15:30:00Z">
          <w:pPr>
            <w:autoSpaceDE w:val="0"/>
            <w:autoSpaceDN w:val="0"/>
            <w:adjustRightInd w:val="0"/>
          </w:pPr>
        </w:pPrChange>
      </w:pPr>
      <w:del w:id="1301" w:author="Ирина Васильевна" w:date="2025-11-14T15:30:00Z">
        <w:r w:rsidRPr="00F00335" w:rsidDel="00FF67EC">
          <w:rPr>
            <w:sz w:val="28"/>
            <w:szCs w:val="28"/>
            <w:lang w:val="ru-RU"/>
          </w:rPr>
          <w:delText xml:space="preserve">                                                                                                                                                                                                                  </w:delText>
        </w:r>
      </w:del>
    </w:p>
    <w:p w:rsidR="001005A6" w:rsidDel="00FF67EC" w:rsidRDefault="001005A6" w:rsidP="00FF67EC">
      <w:pPr>
        <w:autoSpaceDE w:val="0"/>
        <w:autoSpaceDN w:val="0"/>
        <w:adjustRightInd w:val="0"/>
        <w:spacing w:line="192" w:lineRule="auto"/>
        <w:ind w:firstLine="9072"/>
        <w:rPr>
          <w:del w:id="1302" w:author="Ирина Васильевна" w:date="2025-11-14T15:30:00Z"/>
          <w:sz w:val="28"/>
          <w:szCs w:val="28"/>
          <w:lang w:val="ru-RU"/>
        </w:rPr>
        <w:pPrChange w:id="1303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  <w:del w:id="1304" w:author="Ирина Васильевна" w:date="2025-11-14T15:30:00Z">
        <w:r w:rsidRPr="00F00335" w:rsidDel="00FF67EC">
          <w:rPr>
            <w:sz w:val="28"/>
            <w:szCs w:val="28"/>
            <w:lang w:val="ru-RU"/>
          </w:rPr>
          <w:delText xml:space="preserve">             </w:delText>
        </w:r>
      </w:del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05" w:author="Ирина Васильевна" w:date="2025-11-14T15:30:00Z"/>
          <w:sz w:val="28"/>
          <w:szCs w:val="28"/>
          <w:lang w:val="ru-RU"/>
        </w:rPr>
        <w:pPrChange w:id="1306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07" w:author="Ирина Васильевна" w:date="2025-11-14T15:30:00Z"/>
          <w:sz w:val="28"/>
          <w:szCs w:val="28"/>
          <w:lang w:val="ru-RU"/>
        </w:rPr>
        <w:pPrChange w:id="1308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09" w:author="Ирина Васильевна" w:date="2025-11-14T15:30:00Z"/>
          <w:sz w:val="28"/>
          <w:szCs w:val="28"/>
          <w:lang w:val="ru-RU"/>
        </w:rPr>
        <w:pPrChange w:id="1310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11" w:author="Ирина Васильевна" w:date="2025-11-14T15:30:00Z"/>
          <w:sz w:val="28"/>
          <w:szCs w:val="28"/>
          <w:lang w:val="ru-RU"/>
        </w:rPr>
        <w:pPrChange w:id="1312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13" w:author="Ирина Васильевна" w:date="2025-11-14T15:30:00Z"/>
          <w:sz w:val="28"/>
          <w:szCs w:val="28"/>
          <w:lang w:val="ru-RU"/>
        </w:rPr>
        <w:pPrChange w:id="1314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15" w:author="Ирина Васильевна" w:date="2025-11-14T15:30:00Z"/>
          <w:sz w:val="28"/>
          <w:szCs w:val="28"/>
          <w:lang w:val="ru-RU"/>
        </w:rPr>
        <w:pPrChange w:id="1316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17" w:author="Ирина Васильевна" w:date="2025-11-14T15:30:00Z"/>
          <w:sz w:val="28"/>
          <w:szCs w:val="28"/>
          <w:lang w:val="ru-RU"/>
        </w:rPr>
        <w:pPrChange w:id="1318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19" w:author="Ирина Васильевна" w:date="2025-11-14T15:30:00Z"/>
          <w:sz w:val="28"/>
          <w:szCs w:val="28"/>
          <w:lang w:val="ru-RU"/>
        </w:rPr>
        <w:pPrChange w:id="1320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21" w:author="Ирина Васильевна" w:date="2025-11-14T15:30:00Z"/>
          <w:sz w:val="28"/>
          <w:szCs w:val="28"/>
          <w:lang w:val="ru-RU"/>
        </w:rPr>
        <w:pPrChange w:id="1322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23" w:author="Ирина Васильевна" w:date="2025-11-14T15:30:00Z"/>
          <w:sz w:val="28"/>
          <w:szCs w:val="28"/>
          <w:lang w:val="ru-RU"/>
        </w:rPr>
        <w:pPrChange w:id="1324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25" w:author="Ирина Васильевна" w:date="2025-11-14T15:30:00Z"/>
          <w:sz w:val="28"/>
          <w:szCs w:val="28"/>
          <w:lang w:val="ru-RU"/>
        </w:rPr>
        <w:pPrChange w:id="1326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27" w:author="Ирина Васильевна" w:date="2025-11-14T15:30:00Z"/>
          <w:sz w:val="28"/>
          <w:szCs w:val="28"/>
          <w:lang w:val="ru-RU"/>
        </w:rPr>
        <w:pPrChange w:id="1328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29" w:author="Ирина Васильевна" w:date="2025-11-14T15:30:00Z"/>
          <w:sz w:val="28"/>
          <w:szCs w:val="28"/>
          <w:lang w:val="ru-RU"/>
        </w:rPr>
        <w:pPrChange w:id="1330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31" w:author="Ирина Васильевна" w:date="2025-11-14T15:30:00Z"/>
          <w:sz w:val="28"/>
          <w:szCs w:val="28"/>
          <w:lang w:val="ru-RU"/>
        </w:rPr>
        <w:pPrChange w:id="1332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33" w:author="Ирина Васильевна" w:date="2025-11-14T15:30:00Z"/>
          <w:sz w:val="28"/>
          <w:szCs w:val="28"/>
          <w:lang w:val="ru-RU"/>
        </w:rPr>
        <w:pPrChange w:id="1334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35" w:author="Ирина Васильевна" w:date="2025-11-14T15:30:00Z"/>
          <w:sz w:val="28"/>
          <w:szCs w:val="28"/>
          <w:lang w:val="ru-RU"/>
        </w:rPr>
        <w:pPrChange w:id="1336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37" w:author="Ирина Васильевна" w:date="2025-11-14T15:30:00Z"/>
          <w:sz w:val="28"/>
          <w:szCs w:val="28"/>
          <w:lang w:val="ru-RU"/>
        </w:rPr>
        <w:pPrChange w:id="1338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39" w:author="Ирина Васильевна" w:date="2025-11-14T15:30:00Z"/>
          <w:sz w:val="28"/>
          <w:szCs w:val="28"/>
          <w:lang w:val="ru-RU"/>
        </w:rPr>
        <w:pPrChange w:id="1340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D36D43" w:rsidRPr="00F00335" w:rsidDel="00FF67EC" w:rsidRDefault="00D36D43" w:rsidP="00FF67EC">
      <w:pPr>
        <w:autoSpaceDE w:val="0"/>
        <w:autoSpaceDN w:val="0"/>
        <w:adjustRightInd w:val="0"/>
        <w:spacing w:line="192" w:lineRule="auto"/>
        <w:ind w:firstLine="9072"/>
        <w:rPr>
          <w:del w:id="1341" w:author="Ирина Васильевна" w:date="2025-11-14T15:30:00Z"/>
          <w:sz w:val="28"/>
          <w:szCs w:val="28"/>
          <w:lang w:val="ru-RU"/>
        </w:rPr>
        <w:pPrChange w:id="1342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1005A6" w:rsidRPr="00F00335" w:rsidDel="00FF67EC" w:rsidRDefault="001005A6" w:rsidP="00FF67EC">
      <w:pPr>
        <w:autoSpaceDE w:val="0"/>
        <w:autoSpaceDN w:val="0"/>
        <w:adjustRightInd w:val="0"/>
        <w:spacing w:line="192" w:lineRule="auto"/>
        <w:ind w:firstLine="9072"/>
        <w:rPr>
          <w:del w:id="1343" w:author="Ирина Васильевна" w:date="2025-11-14T15:30:00Z"/>
          <w:sz w:val="28"/>
          <w:szCs w:val="28"/>
          <w:lang w:val="ru-RU"/>
        </w:rPr>
        <w:pPrChange w:id="1344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9356"/>
          </w:pPr>
        </w:pPrChange>
      </w:pPr>
    </w:p>
    <w:p w:rsidR="00280CA4" w:rsidDel="00FF67EC" w:rsidRDefault="001005A6" w:rsidP="00FF67EC">
      <w:pPr>
        <w:autoSpaceDE w:val="0"/>
        <w:autoSpaceDN w:val="0"/>
        <w:adjustRightInd w:val="0"/>
        <w:spacing w:line="192" w:lineRule="auto"/>
        <w:ind w:firstLine="9072"/>
        <w:jc w:val="right"/>
        <w:rPr>
          <w:del w:id="1345" w:author="Ирина Васильевна" w:date="2025-11-14T15:30:00Z"/>
          <w:sz w:val="28"/>
          <w:szCs w:val="28"/>
          <w:lang w:val="ru-RU"/>
        </w:rPr>
        <w:pPrChange w:id="1346" w:author="Ирина Васильевна" w:date="2025-11-14T15:30:00Z">
          <w:pPr>
            <w:autoSpaceDE w:val="0"/>
            <w:autoSpaceDN w:val="0"/>
            <w:adjustRightInd w:val="0"/>
            <w:spacing w:line="192" w:lineRule="auto"/>
            <w:ind w:firstLine="10348"/>
            <w:jc w:val="right"/>
          </w:pPr>
        </w:pPrChange>
      </w:pPr>
      <w:del w:id="1347" w:author="Ирина Васильевна" w:date="2025-11-14T15:30:00Z">
        <w:r w:rsidRPr="00F00335" w:rsidDel="00FF67EC">
          <w:rPr>
            <w:sz w:val="28"/>
            <w:szCs w:val="28"/>
            <w:lang w:val="ru-RU"/>
          </w:rPr>
          <w:lastRenderedPageBreak/>
          <w:delText xml:space="preserve">Приложение  2 </w:delText>
        </w:r>
      </w:del>
    </w:p>
    <w:p w:rsidR="00280CA4" w:rsidDel="00FF67EC" w:rsidRDefault="00FF4369" w:rsidP="00FF67EC">
      <w:pPr>
        <w:pStyle w:val="aa"/>
        <w:spacing w:line="192" w:lineRule="auto"/>
        <w:ind w:firstLine="9072"/>
        <w:jc w:val="right"/>
        <w:rPr>
          <w:del w:id="1348" w:author="Ирина Васильевна" w:date="2025-11-14T15:30:00Z"/>
          <w:sz w:val="28"/>
          <w:szCs w:val="28"/>
          <w:lang w:val="ru-RU"/>
        </w:rPr>
        <w:pPrChange w:id="1349" w:author="Ирина Васильевна" w:date="2025-11-14T15:30:00Z">
          <w:pPr>
            <w:pStyle w:val="aa"/>
            <w:spacing w:line="192" w:lineRule="auto"/>
            <w:ind w:firstLine="9356"/>
            <w:jc w:val="right"/>
          </w:pPr>
        </w:pPrChange>
      </w:pPr>
      <w:del w:id="1350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          </w:delText>
        </w:r>
        <w:r w:rsidR="001005A6" w:rsidRPr="00F00335" w:rsidDel="00FF67EC">
          <w:rPr>
            <w:sz w:val="28"/>
            <w:szCs w:val="28"/>
            <w:lang w:val="ru-RU"/>
          </w:rPr>
          <w:delText xml:space="preserve">к подпрограмме 1«Содействие развитию </w:delText>
        </w:r>
      </w:del>
    </w:p>
    <w:p w:rsidR="00280CA4" w:rsidDel="00FF67EC" w:rsidRDefault="00FF4369" w:rsidP="00FF67EC">
      <w:pPr>
        <w:pStyle w:val="aa"/>
        <w:spacing w:line="192" w:lineRule="auto"/>
        <w:ind w:firstLine="9072"/>
        <w:jc w:val="right"/>
        <w:rPr>
          <w:del w:id="1351" w:author="Ирина Васильевна" w:date="2025-11-14T15:30:00Z"/>
          <w:sz w:val="28"/>
          <w:szCs w:val="28"/>
          <w:lang w:val="ru-RU"/>
        </w:rPr>
        <w:pPrChange w:id="1352" w:author="Ирина Васильевна" w:date="2025-11-14T15:30:00Z">
          <w:pPr>
            <w:pStyle w:val="aa"/>
            <w:spacing w:line="192" w:lineRule="auto"/>
            <w:ind w:firstLine="9356"/>
            <w:jc w:val="right"/>
          </w:pPr>
        </w:pPrChange>
      </w:pPr>
      <w:del w:id="1353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            </w:delText>
        </w:r>
        <w:r w:rsidR="001005A6" w:rsidRPr="00F00335" w:rsidDel="00FF67EC">
          <w:rPr>
            <w:sz w:val="28"/>
            <w:szCs w:val="28"/>
            <w:lang w:val="ru-RU"/>
          </w:rPr>
          <w:delText>массовой физической культуры и спорта</w:delText>
        </w:r>
        <w:r w:rsidDel="00FF67EC">
          <w:rPr>
            <w:sz w:val="28"/>
            <w:szCs w:val="28"/>
            <w:lang w:val="ru-RU"/>
          </w:rPr>
          <w:delText>»</w:delText>
        </w:r>
      </w:del>
    </w:p>
    <w:p w:rsidR="00280CA4" w:rsidDel="00FF67EC" w:rsidRDefault="00280CA4" w:rsidP="00FF67EC">
      <w:pPr>
        <w:ind w:firstLine="9072"/>
        <w:jc w:val="right"/>
        <w:outlineLvl w:val="0"/>
        <w:rPr>
          <w:del w:id="1354" w:author="Ирина Васильевна" w:date="2025-11-14T15:30:00Z"/>
          <w:sz w:val="28"/>
          <w:szCs w:val="28"/>
          <w:lang w:val="ru-RU"/>
        </w:rPr>
        <w:pPrChange w:id="1355" w:author="Ирина Васильевна" w:date="2025-11-14T15:30:00Z">
          <w:pPr>
            <w:jc w:val="right"/>
            <w:outlineLvl w:val="0"/>
          </w:pPr>
        </w:pPrChange>
      </w:pPr>
    </w:p>
    <w:p w:rsidR="001005A6" w:rsidRPr="001005A6" w:rsidDel="00FF67EC" w:rsidRDefault="001005A6" w:rsidP="00FF67EC">
      <w:pPr>
        <w:ind w:firstLine="9072"/>
        <w:jc w:val="center"/>
        <w:outlineLvl w:val="0"/>
        <w:rPr>
          <w:del w:id="1356" w:author="Ирина Васильевна" w:date="2025-11-14T15:30:00Z"/>
          <w:sz w:val="26"/>
          <w:szCs w:val="26"/>
          <w:lang w:val="ru-RU"/>
        </w:rPr>
        <w:pPrChange w:id="1357" w:author="Ирина Васильевна" w:date="2025-11-14T15:30:00Z">
          <w:pPr>
            <w:jc w:val="center"/>
            <w:outlineLvl w:val="0"/>
          </w:pPr>
        </w:pPrChange>
      </w:pPr>
      <w:del w:id="1358" w:author="Ирина Васильевна" w:date="2025-11-14T15:30:00Z">
        <w:r w:rsidRPr="001005A6" w:rsidDel="00FF67EC">
          <w:rPr>
            <w:sz w:val="26"/>
            <w:szCs w:val="26"/>
            <w:lang w:val="ru-RU"/>
          </w:rPr>
          <w:delText xml:space="preserve">Перечень мероприятий подпрограммы </w:delText>
        </w:r>
      </w:del>
    </w:p>
    <w:p w:rsidR="001005A6" w:rsidRPr="001005A6" w:rsidDel="00FF67EC" w:rsidRDefault="001005A6" w:rsidP="00FF67EC">
      <w:pPr>
        <w:ind w:firstLine="9072"/>
        <w:jc w:val="center"/>
        <w:outlineLvl w:val="0"/>
        <w:rPr>
          <w:del w:id="1359" w:author="Ирина Васильевна" w:date="2025-11-14T15:30:00Z"/>
          <w:sz w:val="26"/>
          <w:szCs w:val="26"/>
          <w:lang w:val="ru-RU"/>
        </w:rPr>
        <w:pPrChange w:id="1360" w:author="Ирина Васильевна" w:date="2025-11-14T15:30:00Z">
          <w:pPr>
            <w:jc w:val="center"/>
            <w:outlineLvl w:val="0"/>
          </w:pPr>
        </w:pPrChange>
      </w:pPr>
    </w:p>
    <w:tbl>
      <w:tblPr>
        <w:tblW w:w="14458" w:type="dxa"/>
        <w:tblInd w:w="392" w:type="dxa"/>
        <w:tblLayout w:type="fixed"/>
        <w:tblLook w:val="04A0"/>
      </w:tblPr>
      <w:tblGrid>
        <w:gridCol w:w="1559"/>
        <w:gridCol w:w="1701"/>
        <w:gridCol w:w="284"/>
        <w:gridCol w:w="1275"/>
        <w:gridCol w:w="993"/>
        <w:gridCol w:w="850"/>
        <w:gridCol w:w="142"/>
        <w:gridCol w:w="1276"/>
        <w:gridCol w:w="141"/>
        <w:gridCol w:w="567"/>
        <w:gridCol w:w="142"/>
        <w:gridCol w:w="992"/>
        <w:gridCol w:w="993"/>
        <w:gridCol w:w="850"/>
        <w:gridCol w:w="992"/>
        <w:gridCol w:w="142"/>
        <w:gridCol w:w="1559"/>
      </w:tblGrid>
      <w:tr w:rsidR="001005A6" w:rsidRPr="00161378" w:rsidDel="00FF67EC" w:rsidTr="00D36D43">
        <w:trPr>
          <w:trHeight w:val="1800"/>
          <w:del w:id="1361" w:author="Ирина Васильевна" w:date="2025-11-14T15:30:00Z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62" w:author="Ирина Васильевна" w:date="2025-11-14T15:30:00Z"/>
                <w:sz w:val="26"/>
                <w:szCs w:val="26"/>
              </w:rPr>
              <w:pPrChange w:id="1363" w:author="Ирина Васильевна" w:date="2025-11-14T15:30:00Z">
                <w:pPr>
                  <w:jc w:val="center"/>
                </w:pPr>
              </w:pPrChange>
            </w:pPr>
            <w:del w:id="1364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Наименование программы, подпрограммы</w:delText>
              </w:r>
            </w:del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65" w:author="Ирина Васильевна" w:date="2025-11-14T15:30:00Z"/>
                <w:sz w:val="26"/>
                <w:szCs w:val="26"/>
              </w:rPr>
              <w:pPrChange w:id="1366" w:author="Ирина Васильевна" w:date="2025-11-14T15:30:00Z">
                <w:pPr>
                  <w:jc w:val="center"/>
                </w:pPr>
              </w:pPrChange>
            </w:pPr>
            <w:del w:id="1367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Перечень мероприятий подпрограммы</w:delText>
              </w:r>
            </w:del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68" w:author="Ирина Васильевна" w:date="2025-11-14T15:30:00Z"/>
                <w:sz w:val="26"/>
                <w:szCs w:val="26"/>
              </w:rPr>
              <w:pPrChange w:id="1369" w:author="Ирина Васильевна" w:date="2025-11-14T15:30:00Z">
                <w:pPr>
                  <w:jc w:val="center"/>
                </w:pPr>
              </w:pPrChange>
            </w:pPr>
            <w:del w:id="1370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ГРБС</w:delText>
              </w:r>
            </w:del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71" w:author="Ирина Васильевна" w:date="2025-11-14T15:30:00Z"/>
                <w:sz w:val="26"/>
                <w:szCs w:val="26"/>
              </w:rPr>
              <w:pPrChange w:id="1372" w:author="Ирина Васильевна" w:date="2025-11-14T15:30:00Z">
                <w:pPr>
                  <w:jc w:val="center"/>
                </w:pPr>
              </w:pPrChange>
            </w:pPr>
            <w:del w:id="1373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 xml:space="preserve">Код бюджетной классификации </w:delText>
              </w:r>
            </w:del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74" w:author="Ирина Васильевна" w:date="2025-11-14T15:30:00Z"/>
                <w:sz w:val="26"/>
                <w:szCs w:val="26"/>
              </w:rPr>
              <w:pPrChange w:id="1375" w:author="Ирина Васильевна" w:date="2025-11-14T15:30:00Z">
                <w:pPr>
                  <w:jc w:val="center"/>
                </w:pPr>
              </w:pPrChange>
            </w:pPr>
            <w:del w:id="1376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Расходы (тыс. руб), годы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005A6" w:rsidDel="00FF67EC" w:rsidRDefault="001005A6" w:rsidP="00FF67EC">
            <w:pPr>
              <w:ind w:firstLine="9072"/>
              <w:jc w:val="center"/>
              <w:rPr>
                <w:del w:id="1377" w:author="Ирина Васильевна" w:date="2025-11-14T15:30:00Z"/>
                <w:sz w:val="26"/>
                <w:szCs w:val="26"/>
                <w:lang w:val="ru-RU"/>
              </w:rPr>
              <w:pPrChange w:id="1378" w:author="Ирина Васильевна" w:date="2025-11-14T15:30:00Z">
                <w:pPr>
                  <w:jc w:val="center"/>
                </w:pPr>
              </w:pPrChange>
            </w:pPr>
            <w:del w:id="1379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 xml:space="preserve">Ожидаемый результат от реализации подпрограммного мероприятия </w:delText>
              </w:r>
            </w:del>
          </w:p>
          <w:p w:rsidR="001005A6" w:rsidRPr="00161378" w:rsidDel="00FF67EC" w:rsidRDefault="001005A6" w:rsidP="00FF67EC">
            <w:pPr>
              <w:ind w:firstLine="9072"/>
              <w:jc w:val="center"/>
              <w:rPr>
                <w:del w:id="1380" w:author="Ирина Васильевна" w:date="2025-11-14T15:30:00Z"/>
                <w:sz w:val="26"/>
                <w:szCs w:val="26"/>
              </w:rPr>
              <w:pPrChange w:id="1381" w:author="Ирина Васильевна" w:date="2025-11-14T15:30:00Z">
                <w:pPr>
                  <w:jc w:val="center"/>
                </w:pPr>
              </w:pPrChange>
            </w:pPr>
            <w:del w:id="1382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(в натуральном выражении)</w:delText>
              </w:r>
            </w:del>
          </w:p>
        </w:tc>
      </w:tr>
      <w:tr w:rsidR="00046EE5" w:rsidRPr="00161378" w:rsidDel="00FF67EC" w:rsidTr="00D36D43">
        <w:trPr>
          <w:trHeight w:val="2626"/>
          <w:del w:id="1383" w:author="Ирина Васильевна" w:date="2025-11-14T15:30:00Z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384" w:author="Ирина Васильевна" w:date="2025-11-14T15:30:00Z"/>
                <w:sz w:val="26"/>
                <w:szCs w:val="26"/>
              </w:rPr>
              <w:pPrChange w:id="1385" w:author="Ирина Васильевна" w:date="2025-11-14T15:30:00Z">
                <w:pPr/>
              </w:pPrChange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386" w:author="Ирина Васильевна" w:date="2025-11-14T15:30:00Z"/>
                <w:sz w:val="26"/>
                <w:szCs w:val="26"/>
              </w:rPr>
              <w:pPrChange w:id="1387" w:author="Ирина Васильевна" w:date="2025-11-14T15:30:00Z">
                <w:pPr/>
              </w:pPrChange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388" w:author="Ирина Васильевна" w:date="2025-11-14T15:30:00Z"/>
                <w:sz w:val="26"/>
                <w:szCs w:val="26"/>
              </w:rPr>
              <w:pPrChange w:id="1389" w:author="Ирина Васильевна" w:date="2025-11-14T15:30:00Z">
                <w:pPr/>
              </w:pPrChange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90" w:author="Ирина Васильевна" w:date="2025-11-14T15:30:00Z"/>
                <w:sz w:val="26"/>
                <w:szCs w:val="26"/>
              </w:rPr>
              <w:pPrChange w:id="1391" w:author="Ирина Васильевна" w:date="2025-11-14T15:30:00Z">
                <w:pPr>
                  <w:jc w:val="center"/>
                </w:pPr>
              </w:pPrChange>
            </w:pPr>
            <w:del w:id="1392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ГРБС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93" w:author="Ирина Васильевна" w:date="2025-11-14T15:30:00Z"/>
                <w:sz w:val="26"/>
                <w:szCs w:val="26"/>
              </w:rPr>
              <w:pPrChange w:id="1394" w:author="Ирина Васильевна" w:date="2025-11-14T15:30:00Z">
                <w:pPr>
                  <w:jc w:val="center"/>
                </w:pPr>
              </w:pPrChange>
            </w:pPr>
            <w:del w:id="1395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РзПр</w:delText>
              </w:r>
            </w:del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96" w:author="Ирина Васильевна" w:date="2025-11-14T15:30:00Z"/>
                <w:sz w:val="26"/>
                <w:szCs w:val="26"/>
              </w:rPr>
              <w:pPrChange w:id="1397" w:author="Ирина Васильевна" w:date="2025-11-14T15:30:00Z">
                <w:pPr>
                  <w:jc w:val="center"/>
                </w:pPr>
              </w:pPrChange>
            </w:pPr>
            <w:del w:id="1398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ЦСП</w:delText>
              </w:r>
            </w:del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399" w:author="Ирина Васильевна" w:date="2025-11-14T15:30:00Z"/>
                <w:sz w:val="26"/>
                <w:szCs w:val="26"/>
              </w:rPr>
              <w:pPrChange w:id="1400" w:author="Ирина Васильевна" w:date="2025-11-14T15:30:00Z">
                <w:pPr>
                  <w:jc w:val="center"/>
                </w:pPr>
              </w:pPrChange>
            </w:pPr>
            <w:del w:id="1401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ВР</w:delText>
              </w:r>
            </w:del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402" w:author="Ирина Васильевна" w:date="2025-11-14T15:30:00Z"/>
                <w:sz w:val="26"/>
                <w:szCs w:val="26"/>
              </w:rPr>
              <w:pPrChange w:id="1403" w:author="Ирина Васильевна" w:date="2025-11-14T15:30:00Z">
                <w:pPr>
                  <w:jc w:val="center"/>
                </w:pPr>
              </w:pPrChange>
            </w:pPr>
            <w:del w:id="1404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202</w:delText>
              </w:r>
              <w:r w:rsidR="00FF4369" w:rsidDel="00FF67EC">
                <w:rPr>
                  <w:sz w:val="26"/>
                  <w:szCs w:val="26"/>
                  <w:lang w:val="ru-RU"/>
                </w:rPr>
                <w:delText>6</w:delText>
              </w:r>
              <w:r w:rsidRPr="00161378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405" w:author="Ирина Васильевна" w:date="2025-11-14T15:30:00Z"/>
                <w:sz w:val="26"/>
                <w:szCs w:val="26"/>
              </w:rPr>
              <w:pPrChange w:id="1406" w:author="Ирина Васильевна" w:date="2025-11-14T15:30:00Z">
                <w:pPr>
                  <w:jc w:val="center"/>
                </w:pPr>
              </w:pPrChange>
            </w:pPr>
            <w:del w:id="1407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202</w:delText>
              </w:r>
              <w:r w:rsidR="00FF4369" w:rsidDel="00FF67EC">
                <w:rPr>
                  <w:sz w:val="26"/>
                  <w:szCs w:val="26"/>
                  <w:lang w:val="ru-RU"/>
                </w:rPr>
                <w:delText>7</w:delText>
              </w:r>
              <w:r w:rsidRPr="00161378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408" w:author="Ирина Васильевна" w:date="2025-11-14T15:30:00Z"/>
                <w:sz w:val="26"/>
                <w:szCs w:val="26"/>
              </w:rPr>
              <w:pPrChange w:id="1409" w:author="Ирина Васильевна" w:date="2025-11-14T15:30:00Z">
                <w:pPr>
                  <w:jc w:val="center"/>
                </w:pPr>
              </w:pPrChange>
            </w:pPr>
            <w:del w:id="1410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202</w:delText>
              </w:r>
              <w:r w:rsidR="00FF4369" w:rsidDel="00FF67EC">
                <w:rPr>
                  <w:sz w:val="26"/>
                  <w:szCs w:val="26"/>
                  <w:lang w:val="ru-RU"/>
                </w:rPr>
                <w:delText>8</w:delText>
              </w:r>
              <w:r w:rsidRPr="00161378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jc w:val="center"/>
              <w:rPr>
                <w:del w:id="1411" w:author="Ирина Васильевна" w:date="2025-11-14T15:30:00Z"/>
                <w:sz w:val="26"/>
                <w:szCs w:val="26"/>
              </w:rPr>
              <w:pPrChange w:id="1412" w:author="Ирина Васильевна" w:date="2025-11-14T15:30:00Z">
                <w:pPr>
                  <w:jc w:val="center"/>
                </w:pPr>
              </w:pPrChange>
            </w:pPr>
            <w:del w:id="1413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итого на период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414" w:author="Ирина Васильевна" w:date="2025-11-14T15:30:00Z"/>
                <w:sz w:val="26"/>
                <w:szCs w:val="26"/>
              </w:rPr>
              <w:pPrChange w:id="1415" w:author="Ирина Васильевна" w:date="2025-11-14T15:30:00Z">
                <w:pPr/>
              </w:pPrChange>
            </w:pPr>
          </w:p>
        </w:tc>
      </w:tr>
      <w:tr w:rsidR="001005A6" w:rsidRPr="00C030AA" w:rsidDel="00FF67EC" w:rsidTr="00046EE5">
        <w:trPr>
          <w:trHeight w:val="2544"/>
          <w:del w:id="1416" w:author="Ирина Васильевна" w:date="2025-11-14T15:30:00Z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A6" w:rsidRPr="001005A6" w:rsidDel="00FF67EC" w:rsidRDefault="001005A6" w:rsidP="00FF67EC">
            <w:pPr>
              <w:ind w:firstLine="9072"/>
              <w:rPr>
                <w:del w:id="1417" w:author="Ирина Васильевна" w:date="2025-11-14T15:30:00Z"/>
                <w:sz w:val="26"/>
                <w:szCs w:val="26"/>
                <w:lang w:val="ru-RU"/>
              </w:rPr>
              <w:pPrChange w:id="1418" w:author="Ирина Васильевна" w:date="2025-11-14T15:30:00Z">
                <w:pPr/>
              </w:pPrChange>
            </w:pPr>
            <w:del w:id="1419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lastRenderedPageBreak/>
                <w:delText>Подпрограмма 1 «Содействие развитию массовой физической культуры и спорта»</w:delText>
              </w:r>
            </w:del>
          </w:p>
        </w:tc>
        <w:tc>
          <w:tcPr>
            <w:tcW w:w="12899" w:type="dxa"/>
            <w:gridSpan w:val="16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FF4369" w:rsidDel="00FF67EC" w:rsidRDefault="00FF4369" w:rsidP="00FF67EC">
            <w:pPr>
              <w:pStyle w:val="aa"/>
              <w:ind w:firstLine="9072"/>
              <w:jc w:val="both"/>
              <w:rPr>
                <w:del w:id="1420" w:author="Ирина Васильевна" w:date="2025-11-14T15:30:00Z"/>
                <w:sz w:val="28"/>
                <w:szCs w:val="28"/>
                <w:lang w:val="ru-RU"/>
              </w:rPr>
              <w:pPrChange w:id="1421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422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 xml:space="preserve">Цель подпрограммы: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Создание для всех категорий и групп населения условий для занятий физической культурой и массовым спортом</w:delText>
              </w:r>
              <w:r w:rsidDel="00FF67EC">
                <w:rPr>
                  <w:sz w:val="28"/>
                  <w:szCs w:val="28"/>
                  <w:lang w:val="ru-RU"/>
                </w:rPr>
                <w:delText>.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</w:del>
          </w:p>
          <w:p w:rsidR="00FF4369" w:rsidRPr="001005A6" w:rsidDel="00FF67EC" w:rsidRDefault="00FF4369" w:rsidP="00FF67EC">
            <w:pPr>
              <w:ind w:firstLine="9072"/>
              <w:jc w:val="both"/>
              <w:rPr>
                <w:del w:id="1423" w:author="Ирина Васильевна" w:date="2025-11-14T15:30:00Z"/>
                <w:sz w:val="26"/>
                <w:szCs w:val="26"/>
                <w:lang w:val="ru-RU"/>
              </w:rPr>
              <w:pPrChange w:id="1424" w:author="Ирина Васильевна" w:date="2025-11-14T15:30:00Z">
                <w:pPr>
                  <w:jc w:val="both"/>
                </w:pPr>
              </w:pPrChange>
            </w:pPr>
            <w:del w:id="1425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>Задачи подпрограммы:</w:delText>
              </w:r>
            </w:del>
          </w:p>
          <w:p w:rsidR="00FF4369" w:rsidRPr="001005A6" w:rsidDel="00FF67EC" w:rsidRDefault="00FF4369" w:rsidP="00FF67EC">
            <w:pPr>
              <w:ind w:firstLine="9072"/>
              <w:jc w:val="both"/>
              <w:rPr>
                <w:del w:id="1426" w:author="Ирина Васильевна" w:date="2025-11-14T15:30:00Z"/>
                <w:bCs/>
                <w:sz w:val="26"/>
                <w:szCs w:val="26"/>
                <w:lang w:val="ru-RU"/>
              </w:rPr>
              <w:pPrChange w:id="1427" w:author="Ирина Васильевна" w:date="2025-11-14T15:30:00Z">
                <w:pPr>
                  <w:jc w:val="both"/>
                </w:pPr>
              </w:pPrChange>
            </w:pPr>
            <w:del w:id="1428" w:author="Ирина Васильевна" w:date="2025-11-14T15:30:00Z">
              <w:r w:rsidRPr="001005A6" w:rsidDel="00FF67EC">
                <w:rPr>
                  <w:bCs/>
                  <w:sz w:val="26"/>
                  <w:szCs w:val="26"/>
                  <w:lang w:val="ru-RU"/>
                </w:rPr>
                <w:delText xml:space="preserve">1. Развитие устойчивой потребности </w:delText>
              </w:r>
              <w:r w:rsidRPr="001005A6" w:rsidDel="00FF67EC">
                <w:rPr>
                  <w:sz w:val="26"/>
                  <w:szCs w:val="26"/>
                  <w:lang w:val="ru-RU"/>
                </w:rPr>
                <w:delText xml:space="preserve">всех категорий </w:delText>
              </w:r>
              <w:r w:rsidRPr="001005A6" w:rsidDel="00FF67EC">
                <w:rPr>
                  <w:bCs/>
                  <w:sz w:val="26"/>
                  <w:szCs w:val="26"/>
                  <w:lang w:val="ru-RU"/>
                </w:rPr>
                <w:delText xml:space="preserve"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</w:delText>
              </w:r>
              <w:r w:rsidR="004D3AD3" w:rsidRPr="000D3C71" w:rsidDel="00FF67EC">
                <w:rPr>
                  <w:bCs/>
                  <w:sz w:val="26"/>
                  <w:szCs w:val="26"/>
                  <w:lang w:val="ru-RU"/>
                </w:rPr>
                <w:delText xml:space="preserve">на территории Абанского </w:delText>
              </w:r>
              <w:r w:rsidR="000D3C71" w:rsidRPr="000D3C71" w:rsidDel="00FF67EC">
                <w:rPr>
                  <w:bCs/>
                  <w:sz w:val="26"/>
                  <w:szCs w:val="26"/>
                  <w:lang w:val="ru-RU"/>
                </w:rPr>
                <w:delText>муниципального округа</w:delText>
              </w:r>
              <w:r w:rsidRPr="000D3C71" w:rsidDel="00FF67EC">
                <w:rPr>
                  <w:bCs/>
                  <w:sz w:val="26"/>
                  <w:szCs w:val="26"/>
                  <w:lang w:val="ru-RU"/>
                </w:rPr>
                <w:delText>;</w:delText>
              </w:r>
            </w:del>
          </w:p>
          <w:p w:rsidR="001005A6" w:rsidRPr="001005A6" w:rsidDel="00FF67EC" w:rsidRDefault="00FF4369" w:rsidP="00FF67EC">
            <w:pPr>
              <w:ind w:firstLine="9072"/>
              <w:rPr>
                <w:del w:id="1429" w:author="Ирина Васильевна" w:date="2025-11-14T15:30:00Z"/>
                <w:sz w:val="26"/>
                <w:szCs w:val="26"/>
                <w:lang w:val="ru-RU"/>
              </w:rPr>
              <w:pPrChange w:id="1430" w:author="Ирина Васильевна" w:date="2025-11-14T15:30:00Z">
                <w:pPr/>
              </w:pPrChange>
            </w:pPr>
            <w:del w:id="1431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 xml:space="preserve">2. </w:delText>
              </w:r>
              <w:r w:rsidRPr="00251711" w:rsidDel="00FF67EC">
                <w:rPr>
                  <w:sz w:val="26"/>
                  <w:szCs w:val="26"/>
                  <w:lang w:val="ru-RU"/>
                </w:rPr>
                <w:delText>Выявление и поддержка успешного опыта по организации массовой физкультурно-спортивной работы среди населения</w:delText>
              </w:r>
              <w:r w:rsidDel="00FF67EC">
                <w:rPr>
                  <w:sz w:val="26"/>
                  <w:szCs w:val="26"/>
                  <w:lang w:val="ru-RU"/>
                </w:rPr>
                <w:delText>, в том числе среди лиц с ограниченными возможностями здоровья и инвалидов</w:delText>
              </w:r>
              <w:r w:rsidRPr="00251711" w:rsidDel="00FF67EC">
                <w:rPr>
                  <w:sz w:val="26"/>
                  <w:szCs w:val="26"/>
                  <w:lang w:val="ru-RU"/>
                </w:rPr>
                <w:delText>.</w:delText>
              </w:r>
              <w:r w:rsidR="007C17AD" w:rsidDel="00FF67EC">
                <w:rPr>
                  <w:sz w:val="26"/>
                  <w:szCs w:val="26"/>
                  <w:lang w:val="ru-RU"/>
                </w:rPr>
                <w:delText xml:space="preserve"> </w:delText>
              </w:r>
            </w:del>
          </w:p>
        </w:tc>
      </w:tr>
      <w:tr w:rsidR="00607546" w:rsidRPr="00C030AA" w:rsidDel="00FF67EC" w:rsidTr="00D36D43">
        <w:trPr>
          <w:trHeight w:val="1104"/>
          <w:del w:id="1432" w:author="Ирина Васильевна" w:date="2025-11-14T15:30:00Z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546" w:rsidRPr="00136B17" w:rsidDel="00FF67EC" w:rsidRDefault="00607546" w:rsidP="00FF67EC">
            <w:pPr>
              <w:ind w:firstLine="9072"/>
              <w:rPr>
                <w:del w:id="1433" w:author="Ирина Васильевна" w:date="2025-11-14T15:30:00Z"/>
                <w:sz w:val="26"/>
                <w:szCs w:val="26"/>
                <w:lang w:val="ru-RU"/>
              </w:rPr>
              <w:pPrChange w:id="1434" w:author="Ирина Васильевна" w:date="2025-11-14T15:30:00Z">
                <w:pPr/>
              </w:pPrChange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07546" w:rsidRPr="001005A6" w:rsidDel="00FF67EC" w:rsidRDefault="00607546" w:rsidP="00FF67EC">
            <w:pPr>
              <w:ind w:firstLine="9072"/>
              <w:rPr>
                <w:del w:id="1435" w:author="Ирина Васильевна" w:date="2025-11-14T15:30:00Z"/>
                <w:sz w:val="26"/>
                <w:szCs w:val="26"/>
                <w:lang w:val="ru-RU"/>
              </w:rPr>
              <w:pPrChange w:id="1436" w:author="Ирина Васильевна" w:date="2025-11-14T15:30:00Z">
                <w:pPr/>
              </w:pPrChange>
            </w:pPr>
            <w:del w:id="1437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 xml:space="preserve">Проведение спортивно-массовых мероприятий </w:delText>
              </w:r>
            </w:del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07546" w:rsidRPr="001005A6" w:rsidDel="00FF67EC" w:rsidRDefault="00607546" w:rsidP="00FF67EC">
            <w:pPr>
              <w:ind w:firstLine="9072"/>
              <w:rPr>
                <w:del w:id="1438" w:author="Ирина Васильевна" w:date="2025-11-14T15:30:00Z"/>
                <w:sz w:val="26"/>
                <w:szCs w:val="26"/>
                <w:lang w:val="ru-RU"/>
              </w:rPr>
              <w:pPrChange w:id="1439" w:author="Ирина Васильевна" w:date="2025-11-14T15:30:00Z">
                <w:pPr/>
              </w:pPrChange>
            </w:pPr>
            <w:del w:id="1440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>Отдел культуры, по делам молодёжи и спорта администрации Абанского района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280CA4" w:rsidP="00FF67EC">
            <w:pPr>
              <w:ind w:firstLine="9072"/>
              <w:rPr>
                <w:del w:id="1441" w:author="Ирина Васильевна" w:date="2025-11-14T15:30:00Z"/>
                <w:lang w:val="ru-RU"/>
              </w:rPr>
              <w:pPrChange w:id="1442" w:author="Ирина Васильевна" w:date="2025-11-14T15:30:00Z">
                <w:pPr/>
              </w:pPrChange>
            </w:pPr>
          </w:p>
          <w:p w:rsidR="00280CA4" w:rsidDel="00FF67EC" w:rsidRDefault="00607546" w:rsidP="00FF67EC">
            <w:pPr>
              <w:ind w:firstLine="9072"/>
              <w:rPr>
                <w:del w:id="1443" w:author="Ирина Васильевна" w:date="2025-11-14T15:30:00Z"/>
              </w:rPr>
              <w:pPrChange w:id="1444" w:author="Ирина Васильевна" w:date="2025-11-14T15:30:00Z">
                <w:pPr/>
              </w:pPrChange>
            </w:pPr>
            <w:del w:id="1445" w:author="Ирина Васильевна" w:date="2025-11-14T15:30:00Z">
              <w:r w:rsidRPr="00EE6128" w:rsidDel="00FF67EC">
                <w:delText>905</w:delText>
              </w:r>
            </w:del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280CA4" w:rsidP="00FF67EC">
            <w:pPr>
              <w:ind w:firstLine="9072"/>
              <w:rPr>
                <w:del w:id="1446" w:author="Ирина Васильевна" w:date="2025-11-14T15:30:00Z"/>
              </w:rPr>
              <w:pPrChange w:id="1447" w:author="Ирина Васильевна" w:date="2025-11-14T15:30:00Z">
                <w:pPr/>
              </w:pPrChange>
            </w:pPr>
          </w:p>
          <w:p w:rsidR="00280CA4" w:rsidDel="00FF67EC" w:rsidRDefault="00607546" w:rsidP="00FF67EC">
            <w:pPr>
              <w:ind w:firstLine="9072"/>
              <w:rPr>
                <w:del w:id="1448" w:author="Ирина Васильевна" w:date="2025-11-14T15:30:00Z"/>
              </w:rPr>
              <w:pPrChange w:id="1449" w:author="Ирина Васильевна" w:date="2025-11-14T15:30:00Z">
                <w:pPr/>
              </w:pPrChange>
            </w:pPr>
            <w:del w:id="1450" w:author="Ирина Васильевна" w:date="2025-11-14T15:30:00Z">
              <w:r w:rsidRPr="00EE6128" w:rsidDel="00FF67EC">
                <w:delText>1102</w:delText>
              </w:r>
            </w:del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607546" w:rsidP="00FF67EC">
            <w:pPr>
              <w:ind w:firstLine="9072"/>
              <w:rPr>
                <w:del w:id="1451" w:author="Ирина Васильевна" w:date="2025-11-14T15:30:00Z"/>
              </w:rPr>
              <w:pPrChange w:id="1452" w:author="Ирина Васильевна" w:date="2025-11-14T15:30:00Z">
                <w:pPr/>
              </w:pPrChange>
            </w:pPr>
            <w:del w:id="1453" w:author="Ирина Васильевна" w:date="2025-11-14T15:30:00Z">
              <w:r w:rsidRPr="00EE6128" w:rsidDel="00FF67EC">
                <w:delText>0910012620</w:delText>
              </w:r>
            </w:del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607546" w:rsidP="00FF67EC">
            <w:pPr>
              <w:ind w:firstLine="9072"/>
              <w:rPr>
                <w:del w:id="1454" w:author="Ирина Васильевна" w:date="2025-11-14T15:30:00Z"/>
              </w:rPr>
              <w:pPrChange w:id="1455" w:author="Ирина Васильевна" w:date="2025-11-14T15:30:00Z">
                <w:pPr/>
              </w:pPrChange>
            </w:pPr>
            <w:del w:id="1456" w:author="Ирина Васильевна" w:date="2025-11-14T15:30:00Z">
              <w:r w:rsidRPr="00EE6128" w:rsidDel="00FF67EC">
                <w:delText>123</w:delText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607546" w:rsidP="00FF67EC">
            <w:pPr>
              <w:ind w:firstLine="9072"/>
              <w:rPr>
                <w:del w:id="1457" w:author="Ирина Васильевна" w:date="2025-11-14T15:30:00Z"/>
                <w:lang w:val="ru-RU"/>
              </w:rPr>
              <w:pPrChange w:id="1458" w:author="Ирина Васильевна" w:date="2025-11-14T15:30:00Z">
                <w:pPr/>
              </w:pPrChange>
            </w:pPr>
            <w:del w:id="1459" w:author="Ирина Васильевна" w:date="2025-11-14T15:30:00Z">
              <w:r w:rsidDel="00FF67EC">
                <w:rPr>
                  <w:lang w:val="ru-RU"/>
                </w:rPr>
                <w:delText>770,0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607546" w:rsidP="00FF67EC">
            <w:pPr>
              <w:ind w:firstLine="9072"/>
              <w:rPr>
                <w:del w:id="1460" w:author="Ирина Васильевна" w:date="2025-11-14T15:30:00Z"/>
              </w:rPr>
              <w:pPrChange w:id="1461" w:author="Ирина Васильевна" w:date="2025-11-14T15:30:00Z">
                <w:pPr/>
              </w:pPrChange>
            </w:pPr>
            <w:del w:id="1462" w:author="Ирина Васильевна" w:date="2025-11-14T15:30:00Z">
              <w:r w:rsidRPr="00EE6128" w:rsidDel="00FF67EC">
                <w:delText>0,0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607546" w:rsidP="00FF67EC">
            <w:pPr>
              <w:ind w:firstLine="9072"/>
              <w:rPr>
                <w:del w:id="1463" w:author="Ирина Васильевна" w:date="2025-11-14T15:30:00Z"/>
              </w:rPr>
              <w:pPrChange w:id="1464" w:author="Ирина Васильевна" w:date="2025-11-14T15:30:00Z">
                <w:pPr/>
              </w:pPrChange>
            </w:pPr>
            <w:del w:id="1465" w:author="Ирина Васильевна" w:date="2025-11-14T15:30:00Z">
              <w:r w:rsidRPr="00EE6128" w:rsidDel="00FF67EC">
                <w:delText>0,0</w:delText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0CA4" w:rsidDel="00FF67EC" w:rsidRDefault="00607546" w:rsidP="00FF67EC">
            <w:pPr>
              <w:ind w:firstLine="9072"/>
              <w:rPr>
                <w:del w:id="1466" w:author="Ирина Васильевна" w:date="2025-11-14T15:30:00Z"/>
                <w:lang w:val="ru-RU"/>
              </w:rPr>
              <w:pPrChange w:id="1467" w:author="Ирина Васильевна" w:date="2025-11-14T15:30:00Z">
                <w:pPr/>
              </w:pPrChange>
            </w:pPr>
            <w:del w:id="1468" w:author="Ирина Васильевна" w:date="2025-11-14T15:30:00Z">
              <w:r w:rsidDel="00FF67EC">
                <w:rPr>
                  <w:lang w:val="ru-RU"/>
                </w:rPr>
                <w:delText>770,0</w:delText>
              </w:r>
            </w:del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07546" w:rsidRPr="00FF4369" w:rsidDel="00FF67EC" w:rsidRDefault="00607546" w:rsidP="00FF67EC">
            <w:pPr>
              <w:ind w:firstLine="9072"/>
              <w:rPr>
                <w:del w:id="1469" w:author="Ирина Васильевна" w:date="2025-11-14T15:30:00Z"/>
                <w:sz w:val="26"/>
                <w:szCs w:val="26"/>
                <w:lang w:val="ru-RU"/>
              </w:rPr>
              <w:pPrChange w:id="1470" w:author="Ирина Васильевна" w:date="2025-11-14T15:30:00Z">
                <w:pPr/>
              </w:pPrChange>
            </w:pPr>
            <w:del w:id="1471" w:author="Ирина Васильевна" w:date="2025-11-14T15:30:00Z">
              <w:r w:rsidRPr="001005A6" w:rsidDel="00FF67EC">
                <w:rPr>
                  <w:sz w:val="26"/>
                  <w:szCs w:val="26"/>
                  <w:lang w:val="ru-RU"/>
                </w:rPr>
                <w:delText xml:space="preserve">Численность занимающихся физической культурой и спортом в Абанском районе увеличится до </w:delText>
              </w:r>
              <w:r w:rsidDel="00FF67EC">
                <w:rPr>
                  <w:sz w:val="26"/>
                  <w:szCs w:val="26"/>
                  <w:lang w:val="ru-RU"/>
                </w:rPr>
                <w:delText>9436 человек в 2026 году, до 9741 человек в 2027 году, до 10200</w:delText>
              </w:r>
              <w:r w:rsidRPr="001005A6" w:rsidDel="00FF67EC">
                <w:rPr>
                  <w:sz w:val="26"/>
                  <w:szCs w:val="26"/>
                  <w:lang w:val="ru-RU"/>
                </w:rPr>
                <w:delText xml:space="preserve"> человек в 202</w:delText>
              </w:r>
              <w:r w:rsidDel="00FF67EC">
                <w:rPr>
                  <w:sz w:val="26"/>
                  <w:szCs w:val="26"/>
                  <w:lang w:val="ru-RU"/>
                </w:rPr>
                <w:delText>8</w:delText>
              </w:r>
              <w:r w:rsidRPr="001005A6" w:rsidDel="00FF67EC">
                <w:rPr>
                  <w:sz w:val="26"/>
                  <w:szCs w:val="26"/>
                  <w:lang w:val="ru-RU"/>
                </w:rPr>
                <w:delText xml:space="preserve"> году,  </w:delText>
              </w:r>
            </w:del>
          </w:p>
        </w:tc>
      </w:tr>
      <w:tr w:rsidR="00607546" w:rsidRPr="00161378" w:rsidDel="00FF67EC" w:rsidTr="00D36D43">
        <w:trPr>
          <w:trHeight w:val="385"/>
          <w:del w:id="1472" w:author="Ирина Васильевна" w:date="2025-11-14T15:30:00Z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546" w:rsidRPr="00FF4369" w:rsidDel="00FF67EC" w:rsidRDefault="00607546" w:rsidP="00FF67EC">
            <w:pPr>
              <w:ind w:firstLine="9072"/>
              <w:rPr>
                <w:del w:id="1473" w:author="Ирина Васильевна" w:date="2025-11-14T15:30:00Z"/>
                <w:sz w:val="26"/>
                <w:szCs w:val="26"/>
                <w:lang w:val="ru-RU"/>
              </w:rPr>
              <w:pPrChange w:id="1474" w:author="Ирина Васильевна" w:date="2025-11-14T15:30:00Z">
                <w:pPr/>
              </w:pPrChange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46" w:rsidRPr="00FF4369" w:rsidDel="00FF67EC" w:rsidRDefault="00607546" w:rsidP="00FF67EC">
            <w:pPr>
              <w:ind w:firstLine="9072"/>
              <w:rPr>
                <w:del w:id="1475" w:author="Ирина Васильевна" w:date="2025-11-14T15:30:00Z"/>
                <w:sz w:val="26"/>
                <w:szCs w:val="26"/>
                <w:lang w:val="ru-RU"/>
              </w:rPr>
              <w:pPrChange w:id="1476" w:author="Ирина Васильевна" w:date="2025-11-14T15:30:00Z">
                <w:pPr/>
              </w:pPrChange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46" w:rsidRPr="00FF4369" w:rsidDel="00FF67EC" w:rsidRDefault="00607546" w:rsidP="00FF67EC">
            <w:pPr>
              <w:ind w:firstLine="9072"/>
              <w:rPr>
                <w:del w:id="1477" w:author="Ирина Васильевна" w:date="2025-11-14T15:30:00Z"/>
                <w:sz w:val="26"/>
                <w:szCs w:val="26"/>
                <w:lang w:val="ru-RU"/>
              </w:rPr>
              <w:pPrChange w:id="1478" w:author="Ирина Васильевна" w:date="2025-11-14T15:30:00Z">
                <w:pPr/>
              </w:pPrChange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79" w:author="Ирина Васильевна" w:date="2025-11-14T15:30:00Z"/>
                <w:sz w:val="26"/>
                <w:szCs w:val="26"/>
                <w:lang w:val="ru-RU"/>
              </w:rPr>
              <w:pPrChange w:id="1480" w:author="Ирина Васильевна" w:date="2025-11-14T15:30:00Z">
                <w:pPr/>
              </w:pPrChange>
            </w:pPr>
            <w:del w:id="1481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905</w:delText>
              </w:r>
            </w:del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82" w:author="Ирина Васильевна" w:date="2025-11-14T15:30:00Z"/>
                <w:sz w:val="26"/>
                <w:szCs w:val="26"/>
                <w:lang w:val="ru-RU"/>
              </w:rPr>
              <w:pPrChange w:id="1483" w:author="Ирина Васильевна" w:date="2025-11-14T15:30:00Z">
                <w:pPr/>
              </w:pPrChange>
            </w:pPr>
            <w:del w:id="1484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1102</w:delText>
              </w:r>
            </w:del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85" w:author="Ирина Васильевна" w:date="2025-11-14T15:30:00Z"/>
                <w:sz w:val="26"/>
                <w:szCs w:val="26"/>
                <w:lang w:val="ru-RU"/>
              </w:rPr>
              <w:pPrChange w:id="1486" w:author="Ирина Васильевна" w:date="2025-11-14T15:30:00Z">
                <w:pPr/>
              </w:pPrChange>
            </w:pPr>
            <w:del w:id="1487" w:author="Ирина Васильевна" w:date="2025-11-14T15:30:00Z">
              <w:r w:rsidRPr="00EE6128" w:rsidDel="00FF67EC">
                <w:delText>0910012620</w:delText>
              </w:r>
            </w:del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88" w:author="Ирина Васильевна" w:date="2025-11-14T15:30:00Z"/>
                <w:lang w:val="ru-RU"/>
              </w:rPr>
              <w:pPrChange w:id="1489" w:author="Ирина Васильевна" w:date="2025-11-14T15:30:00Z">
                <w:pPr/>
              </w:pPrChange>
            </w:pPr>
            <w:del w:id="1490" w:author="Ирина Васильевна" w:date="2025-11-14T15:30:00Z">
              <w:r w:rsidDel="00FF67EC">
                <w:rPr>
                  <w:lang w:val="ru-RU"/>
                </w:rPr>
                <w:delText>244</w:delText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91" w:author="Ирина Васильевна" w:date="2025-11-14T15:30:00Z"/>
                <w:sz w:val="26"/>
                <w:szCs w:val="26"/>
                <w:lang w:val="ru-RU"/>
              </w:rPr>
              <w:pPrChange w:id="1492" w:author="Ирина Васильевна" w:date="2025-11-14T15:30:00Z">
                <w:pPr/>
              </w:pPrChange>
            </w:pPr>
            <w:del w:id="1493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630,0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94" w:author="Ирина Васильевна" w:date="2025-11-14T15:30:00Z"/>
                <w:sz w:val="26"/>
                <w:szCs w:val="26"/>
                <w:lang w:val="ru-RU"/>
              </w:rPr>
              <w:pPrChange w:id="1495" w:author="Ирина Васильевна" w:date="2025-11-14T15:30:00Z">
                <w:pPr/>
              </w:pPrChange>
            </w:pPr>
            <w:del w:id="1496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0,0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497" w:author="Ирина Васильевна" w:date="2025-11-14T15:30:00Z"/>
                <w:sz w:val="26"/>
                <w:szCs w:val="26"/>
                <w:lang w:val="ru-RU"/>
              </w:rPr>
              <w:pPrChange w:id="1498" w:author="Ирина Васильевна" w:date="2025-11-14T15:30:00Z">
                <w:pPr/>
              </w:pPrChange>
            </w:pPr>
            <w:del w:id="1499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0,0</w:delText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0CA4" w:rsidDel="00FF67EC" w:rsidRDefault="00607546" w:rsidP="00FF67EC">
            <w:pPr>
              <w:ind w:firstLine="9072"/>
              <w:rPr>
                <w:del w:id="1500" w:author="Ирина Васильевна" w:date="2025-11-14T15:30:00Z"/>
                <w:sz w:val="26"/>
                <w:szCs w:val="26"/>
                <w:lang w:val="ru-RU"/>
              </w:rPr>
              <w:pPrChange w:id="1501" w:author="Ирина Васильевна" w:date="2025-11-14T15:30:00Z">
                <w:pPr/>
              </w:pPrChange>
            </w:pPr>
            <w:del w:id="1502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630,0</w:delText>
              </w:r>
            </w:del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46" w:rsidRPr="00161378" w:rsidDel="00FF67EC" w:rsidRDefault="00607546" w:rsidP="00FF67EC">
            <w:pPr>
              <w:ind w:firstLine="9072"/>
              <w:rPr>
                <w:del w:id="1503" w:author="Ирина Васильевна" w:date="2025-11-14T15:30:00Z"/>
                <w:sz w:val="26"/>
                <w:szCs w:val="26"/>
              </w:rPr>
              <w:pPrChange w:id="1504" w:author="Ирина Васильевна" w:date="2025-11-14T15:30:00Z">
                <w:pPr/>
              </w:pPrChange>
            </w:pPr>
          </w:p>
        </w:tc>
      </w:tr>
      <w:tr w:rsidR="00046EE5" w:rsidRPr="00161378" w:rsidDel="00FF67EC" w:rsidTr="00D36D43">
        <w:trPr>
          <w:trHeight w:val="300"/>
          <w:del w:id="1505" w:author="Ирина Васильевна" w:date="2025-11-14T15:30:00Z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506" w:author="Ирина Васильевна" w:date="2025-11-14T15:30:00Z"/>
                <w:sz w:val="26"/>
                <w:szCs w:val="26"/>
              </w:rPr>
              <w:pPrChange w:id="1507" w:author="Ирина Васильевна" w:date="2025-11-14T15:30:00Z">
                <w:pPr/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5A6" w:rsidRPr="00161378" w:rsidDel="00FF67EC" w:rsidRDefault="00D36D43" w:rsidP="00FF67EC">
            <w:pPr>
              <w:ind w:firstLine="9072"/>
              <w:rPr>
                <w:del w:id="1508" w:author="Ирина Васильевна" w:date="2025-11-14T15:30:00Z"/>
                <w:sz w:val="26"/>
                <w:szCs w:val="26"/>
              </w:rPr>
              <w:pPrChange w:id="1509" w:author="Ирина Васильевна" w:date="2025-11-14T15:30:00Z">
                <w:pPr/>
              </w:pPrChange>
            </w:pPr>
            <w:del w:id="1510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Всего:</w:delText>
              </w:r>
            </w:del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511" w:author="Ирина Васильевна" w:date="2025-11-14T15:30:00Z"/>
                <w:sz w:val="26"/>
                <w:szCs w:val="26"/>
              </w:rPr>
              <w:pPrChange w:id="1512" w:author="Ирина Васильевна" w:date="2025-11-14T15:30:00Z">
                <w:pPr/>
              </w:pPrChange>
            </w:pPr>
            <w:del w:id="1513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 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14" w:author="Ирина Васильевна" w:date="2025-11-14T15:30:00Z"/>
                <w:sz w:val="26"/>
                <w:szCs w:val="26"/>
              </w:rPr>
              <w:pPrChange w:id="1515" w:author="Ирина Васильевна" w:date="2025-11-14T15:30:00Z">
                <w:pPr/>
              </w:pPrChange>
            </w:pPr>
            <w:del w:id="1516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 </w:delText>
              </w:r>
            </w:del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17" w:author="Ирина Васильевна" w:date="2025-11-14T15:30:00Z"/>
                <w:sz w:val="26"/>
                <w:szCs w:val="26"/>
              </w:rPr>
              <w:pPrChange w:id="1518" w:author="Ирина Васильевна" w:date="2025-11-14T15:30:00Z">
                <w:pPr/>
              </w:pPrChange>
            </w:pPr>
            <w:del w:id="1519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 </w:delText>
              </w:r>
            </w:del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20" w:author="Ирина Васильевна" w:date="2025-11-14T15:30:00Z"/>
                <w:sz w:val="26"/>
                <w:szCs w:val="26"/>
              </w:rPr>
              <w:pPrChange w:id="1521" w:author="Ирина Васильевна" w:date="2025-11-14T15:30:00Z">
                <w:pPr/>
              </w:pPrChange>
            </w:pPr>
            <w:del w:id="1522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 </w:delText>
              </w:r>
            </w:del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23" w:author="Ирина Васильевна" w:date="2025-11-14T15:30:00Z"/>
                <w:sz w:val="26"/>
                <w:szCs w:val="26"/>
              </w:rPr>
              <w:pPrChange w:id="1524" w:author="Ирина Васильевна" w:date="2025-11-14T15:30:00Z">
                <w:pPr/>
              </w:pPrChange>
            </w:pPr>
            <w:del w:id="1525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 </w:delText>
              </w:r>
            </w:del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26" w:author="Ирина Васильевна" w:date="2025-11-14T15:30:00Z"/>
                <w:lang w:val="ru-RU"/>
              </w:rPr>
              <w:pPrChange w:id="1527" w:author="Ирина Васильевна" w:date="2025-11-14T15:30:00Z">
                <w:pPr/>
              </w:pPrChange>
            </w:pPr>
            <w:del w:id="1528" w:author="Ирина Васильевна" w:date="2025-11-14T15:30:00Z">
              <w:r w:rsidRPr="00EE6128" w:rsidDel="00FF67EC">
                <w:delText>1</w:delText>
              </w:r>
              <w:r w:rsidR="005B50DD" w:rsidDel="00FF67EC">
                <w:rPr>
                  <w:lang w:val="ru-RU"/>
                </w:rPr>
                <w:delText> 400,0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29" w:author="Ирина Васильевна" w:date="2025-11-14T15:30:00Z"/>
                <w:lang w:val="ru-RU"/>
              </w:rPr>
              <w:pPrChange w:id="1530" w:author="Ирина Васильевна" w:date="2025-11-14T15:30:00Z">
                <w:pPr/>
              </w:pPrChange>
            </w:pPr>
            <w:del w:id="1531" w:author="Ирина Васильевна" w:date="2025-11-14T15:30:00Z">
              <w:r w:rsidRPr="00EE6128" w:rsidDel="00FF67EC">
                <w:delText>0</w:delText>
              </w:r>
              <w:r w:rsidR="005B50DD" w:rsidDel="00FF67EC">
                <w:rPr>
                  <w:lang w:val="ru-RU"/>
                </w:rPr>
                <w:delText>,0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1005A6" w:rsidP="00FF67EC">
            <w:pPr>
              <w:ind w:firstLine="9072"/>
              <w:rPr>
                <w:del w:id="1532" w:author="Ирина Васильевна" w:date="2025-11-14T15:30:00Z"/>
              </w:rPr>
              <w:pPrChange w:id="1533" w:author="Ирина Васильевна" w:date="2025-11-14T15:30:00Z">
                <w:pPr/>
              </w:pPrChange>
            </w:pPr>
            <w:del w:id="1534" w:author="Ирина Васильевна" w:date="2025-11-14T15:30:00Z">
              <w:r w:rsidRPr="00EE6128" w:rsidDel="00FF67EC">
                <w:delText>0</w:delText>
              </w:r>
              <w:r w:rsidR="005B50DD" w:rsidDel="00FF67EC">
                <w:rPr>
                  <w:lang w:val="ru-RU"/>
                </w:rPr>
                <w:delText>,0</w:delText>
              </w:r>
            </w:del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A4" w:rsidDel="00FF67EC" w:rsidRDefault="00046EE5" w:rsidP="00FF67EC">
            <w:pPr>
              <w:ind w:firstLine="9072"/>
              <w:rPr>
                <w:del w:id="1535" w:author="Ирина Васильевна" w:date="2025-11-14T15:30:00Z"/>
              </w:rPr>
              <w:pPrChange w:id="1536" w:author="Ирина Васильевна" w:date="2025-11-14T15:30:00Z">
                <w:pPr/>
              </w:pPrChange>
            </w:pPr>
            <w:del w:id="1537" w:author="Ирина Васильевна" w:date="2025-11-14T15:30:00Z">
              <w:r w:rsidDel="00FF67EC">
                <w:rPr>
                  <w:lang w:val="ru-RU"/>
                </w:rPr>
                <w:delText>1 400,0</w:delText>
              </w:r>
            </w:del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5A6" w:rsidRPr="00161378" w:rsidDel="00FF67EC" w:rsidRDefault="001005A6" w:rsidP="00FF67EC">
            <w:pPr>
              <w:ind w:firstLine="9072"/>
              <w:rPr>
                <w:del w:id="1538" w:author="Ирина Васильевна" w:date="2025-11-14T15:30:00Z"/>
                <w:sz w:val="26"/>
                <w:szCs w:val="26"/>
              </w:rPr>
              <w:pPrChange w:id="1539" w:author="Ирина Васильевна" w:date="2025-11-14T15:30:00Z">
                <w:pPr/>
              </w:pPrChange>
            </w:pPr>
            <w:del w:id="1540" w:author="Ирина Васильевна" w:date="2025-11-14T15:30:00Z">
              <w:r w:rsidRPr="00161378" w:rsidDel="00FF67EC">
                <w:rPr>
                  <w:sz w:val="26"/>
                  <w:szCs w:val="26"/>
                </w:rPr>
                <w:delText> </w:delText>
              </w:r>
            </w:del>
          </w:p>
        </w:tc>
      </w:tr>
    </w:tbl>
    <w:p w:rsidR="001005A6" w:rsidRPr="00161378" w:rsidDel="00FF67EC" w:rsidRDefault="001005A6" w:rsidP="00FF67EC">
      <w:pPr>
        <w:ind w:firstLine="9072"/>
        <w:rPr>
          <w:del w:id="1541" w:author="Ирина Васильевна" w:date="2025-11-14T15:30:00Z"/>
          <w:sz w:val="26"/>
          <w:szCs w:val="26"/>
        </w:rPr>
        <w:pPrChange w:id="1542" w:author="Ирина Васильевна" w:date="2025-11-14T15:30:00Z">
          <w:pPr/>
        </w:pPrChange>
      </w:pPr>
    </w:p>
    <w:p w:rsidR="001005A6" w:rsidRPr="00AB28BE" w:rsidDel="00FF67EC" w:rsidRDefault="001005A6" w:rsidP="00FF67EC">
      <w:pPr>
        <w:pStyle w:val="aa"/>
        <w:ind w:firstLine="9072"/>
        <w:rPr>
          <w:del w:id="1543" w:author="Ирина Васильевна" w:date="2025-11-14T15:30:00Z"/>
          <w:sz w:val="28"/>
          <w:szCs w:val="28"/>
        </w:rPr>
        <w:sectPr w:rsidR="001005A6" w:rsidRPr="00AB28BE" w:rsidDel="00FF67EC" w:rsidSect="00FF67EC">
          <w:footnotePr>
            <w:pos w:val="beneathText"/>
          </w:footnotePr>
          <w:pgSz w:w="16837" w:h="11905" w:orient="landscape"/>
          <w:pgMar w:top="1985" w:right="962" w:bottom="567" w:left="567" w:header="720" w:footer="720" w:gutter="0"/>
          <w:pgNumType w:start="1"/>
          <w:cols w:space="720"/>
          <w:titlePg/>
          <w:docGrid w:linePitch="360"/>
          <w:sectPrChange w:id="1544" w:author="Ирина Васильевна" w:date="2025-11-14T15:30:00Z">
            <w:sectPr w:rsidR="001005A6" w:rsidRPr="00AB28BE" w:rsidDel="00FF67EC" w:rsidSect="00FF67EC">
              <w:pgMar w:right="1134" w:left="1134"/>
            </w:sectPr>
          </w:sectPrChange>
        </w:sectPr>
        <w:pPrChange w:id="1545" w:author="Ирина Васильевна" w:date="2025-11-14T15:30:00Z">
          <w:pPr>
            <w:pStyle w:val="aa"/>
          </w:pPr>
        </w:pPrChange>
      </w:pPr>
    </w:p>
    <w:p w:rsidR="0083795E" w:rsidDel="00FF67EC" w:rsidRDefault="001005A6" w:rsidP="00FF67EC">
      <w:pPr>
        <w:pStyle w:val="aa"/>
        <w:ind w:left="5103" w:firstLine="9072"/>
        <w:rPr>
          <w:del w:id="1546" w:author="Ирина Васильевна" w:date="2025-11-14T15:30:00Z"/>
          <w:sz w:val="28"/>
          <w:szCs w:val="28"/>
        </w:rPr>
        <w:pPrChange w:id="1547" w:author="Ирина Васильевна" w:date="2025-11-14T15:30:00Z">
          <w:pPr>
            <w:pStyle w:val="aa"/>
            <w:ind w:left="5103"/>
          </w:pPr>
        </w:pPrChange>
      </w:pPr>
      <w:del w:id="1548" w:author="Ирина Васильевна" w:date="2025-11-14T15:30:00Z">
        <w:r w:rsidRPr="00AB28BE" w:rsidDel="00FF67EC">
          <w:rPr>
            <w:sz w:val="28"/>
            <w:szCs w:val="28"/>
          </w:rPr>
          <w:lastRenderedPageBreak/>
          <w:delText>Приложение № 4</w:delText>
        </w:r>
      </w:del>
    </w:p>
    <w:p w:rsidR="0083795E" w:rsidDel="00FF67EC" w:rsidRDefault="001005A6" w:rsidP="00FF67EC">
      <w:pPr>
        <w:pStyle w:val="aa"/>
        <w:ind w:left="5103" w:firstLine="9072"/>
        <w:rPr>
          <w:del w:id="1549" w:author="Ирина Васильевна" w:date="2025-11-14T15:30:00Z"/>
          <w:sz w:val="28"/>
          <w:szCs w:val="28"/>
        </w:rPr>
        <w:pPrChange w:id="1550" w:author="Ирина Васильевна" w:date="2025-11-14T15:30:00Z">
          <w:pPr>
            <w:pStyle w:val="aa"/>
            <w:ind w:left="5103"/>
          </w:pPr>
        </w:pPrChange>
      </w:pPr>
      <w:del w:id="1551" w:author="Ирина Васильевна" w:date="2025-11-14T15:30:00Z">
        <w:r w:rsidRPr="00AB28BE" w:rsidDel="00FF67EC">
          <w:rPr>
            <w:sz w:val="28"/>
            <w:szCs w:val="28"/>
          </w:rPr>
          <w:delText>к муниципальной программе</w:delText>
        </w:r>
      </w:del>
    </w:p>
    <w:p w:rsidR="0083795E" w:rsidDel="00FF67EC" w:rsidRDefault="00280CA4" w:rsidP="00FF67EC">
      <w:pPr>
        <w:pStyle w:val="aa"/>
        <w:ind w:left="5103" w:firstLine="9072"/>
        <w:rPr>
          <w:del w:id="1552" w:author="Ирина Васильевна" w:date="2025-11-14T15:30:00Z"/>
          <w:sz w:val="28"/>
          <w:szCs w:val="28"/>
          <w:lang w:val="ru-RU"/>
        </w:rPr>
        <w:pPrChange w:id="1553" w:author="Ирина Васильевна" w:date="2025-11-14T15:30:00Z">
          <w:pPr>
            <w:pStyle w:val="aa"/>
            <w:ind w:left="5103"/>
          </w:pPr>
        </w:pPrChange>
      </w:pPr>
      <w:del w:id="1554" w:author="Ирина Васильевна" w:date="2025-11-14T15:30:00Z">
        <w:r w:rsidRPr="00280CA4" w:rsidDel="00FF67EC">
          <w:rPr>
            <w:sz w:val="28"/>
            <w:szCs w:val="28"/>
            <w:lang w:val="ru-RU"/>
          </w:rPr>
          <w:delText>«Содействие развитию физической</w:delText>
        </w:r>
        <w:r w:rsidR="007C17AD" w:rsidDel="00FF67EC">
          <w:rPr>
            <w:sz w:val="28"/>
            <w:szCs w:val="28"/>
            <w:lang w:val="ru-RU"/>
          </w:rPr>
          <w:delText xml:space="preserve"> </w:delText>
        </w:r>
        <w:r w:rsidR="003522D5" w:rsidDel="00FF67EC">
          <w:rPr>
            <w:sz w:val="28"/>
            <w:szCs w:val="28"/>
            <w:lang w:val="ru-RU"/>
          </w:rPr>
          <w:delText>культуры и спорта</w:delText>
        </w:r>
        <w:r w:rsidR="001005A6" w:rsidRPr="001005A6" w:rsidDel="00FF67EC">
          <w:rPr>
            <w:sz w:val="28"/>
            <w:szCs w:val="28"/>
            <w:lang w:val="ru-RU"/>
          </w:rPr>
          <w:delText>»</w:delText>
        </w:r>
      </w:del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555" w:author="Ирина Васильевна" w:date="2025-11-14T15:30:00Z"/>
          <w:sz w:val="28"/>
          <w:szCs w:val="28"/>
          <w:lang w:val="ru-RU"/>
        </w:rPr>
        <w:pPrChange w:id="1556" w:author="Ирина Васильевна" w:date="2025-11-14T15:30:00Z">
          <w:pPr>
            <w:pStyle w:val="aa"/>
            <w:jc w:val="center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jc w:val="center"/>
        <w:rPr>
          <w:del w:id="1557" w:author="Ирина Васильевна" w:date="2025-11-14T15:30:00Z"/>
          <w:sz w:val="28"/>
          <w:szCs w:val="28"/>
          <w:lang w:val="ru-RU"/>
        </w:rPr>
        <w:pPrChange w:id="1558" w:author="Ирина Васильевна" w:date="2025-11-14T15:30:00Z">
          <w:pPr>
            <w:pStyle w:val="aa"/>
            <w:jc w:val="center"/>
          </w:pPr>
        </w:pPrChange>
      </w:pPr>
      <w:del w:id="1559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Подпрограмма 2</w:delText>
        </w:r>
      </w:del>
    </w:p>
    <w:p w:rsidR="001005A6" w:rsidRPr="001005A6" w:rsidDel="00FF67EC" w:rsidRDefault="003522D5" w:rsidP="00FF67EC">
      <w:pPr>
        <w:pStyle w:val="aa"/>
        <w:ind w:firstLine="9072"/>
        <w:jc w:val="center"/>
        <w:rPr>
          <w:del w:id="1560" w:author="Ирина Васильевна" w:date="2025-11-14T15:30:00Z"/>
          <w:sz w:val="28"/>
          <w:szCs w:val="28"/>
          <w:lang w:val="ru-RU"/>
        </w:rPr>
        <w:pPrChange w:id="1561" w:author="Ирина Васильевна" w:date="2025-11-14T15:30:00Z">
          <w:pPr>
            <w:pStyle w:val="aa"/>
            <w:jc w:val="center"/>
          </w:pPr>
        </w:pPrChange>
      </w:pPr>
      <w:del w:id="1562" w:author="Ирина Васильевна" w:date="2025-11-14T15:30:00Z">
        <w:r w:rsidRPr="007C6748" w:rsidDel="00FF67EC">
          <w:rPr>
            <w:sz w:val="28"/>
            <w:szCs w:val="28"/>
            <w:lang w:val="ru-RU"/>
          </w:rPr>
          <w:delText>«</w:delText>
        </w:r>
        <w:r w:rsidDel="00FF67EC">
          <w:rPr>
            <w:sz w:val="28"/>
            <w:szCs w:val="28"/>
            <w:lang w:val="ru-RU"/>
          </w:rPr>
          <w:delText>Обеспечение реализации муниципальной</w:delText>
        </w:r>
        <w:r w:rsidRPr="007C6748" w:rsidDel="00FF67EC">
          <w:rPr>
            <w:sz w:val="28"/>
            <w:szCs w:val="28"/>
            <w:lang w:val="ru-RU"/>
          </w:rPr>
          <w:delText xml:space="preserve"> программ</w:delText>
        </w:r>
        <w:r w:rsidDel="00FF67EC">
          <w:rPr>
            <w:sz w:val="28"/>
            <w:szCs w:val="28"/>
            <w:lang w:val="ru-RU"/>
          </w:rPr>
          <w:delText>ы</w:delText>
        </w:r>
        <w:r w:rsidRPr="007C6748" w:rsidDel="00FF67EC">
          <w:rPr>
            <w:sz w:val="28"/>
            <w:szCs w:val="28"/>
            <w:lang w:val="ru-RU"/>
          </w:rPr>
          <w:delText>».</w:delText>
        </w:r>
        <w:r w:rsidRPr="001005A6" w:rsidDel="00FF67EC">
          <w:rPr>
            <w:sz w:val="28"/>
            <w:szCs w:val="28"/>
            <w:lang w:val="ru-RU"/>
          </w:rPr>
          <w:delText xml:space="preserve"> </w:delText>
        </w:r>
      </w:del>
    </w:p>
    <w:p w:rsidR="001005A6" w:rsidRPr="001005A6" w:rsidDel="00FF67EC" w:rsidRDefault="001005A6" w:rsidP="00FF67EC">
      <w:pPr>
        <w:pStyle w:val="aa"/>
        <w:ind w:left="567" w:firstLine="9072"/>
        <w:jc w:val="center"/>
        <w:rPr>
          <w:del w:id="1563" w:author="Ирина Васильевна" w:date="2025-11-14T15:30:00Z"/>
          <w:sz w:val="28"/>
          <w:szCs w:val="28"/>
          <w:lang w:val="ru-RU"/>
        </w:rPr>
        <w:pPrChange w:id="1564" w:author="Ирина Васильевна" w:date="2025-11-14T15:30:00Z">
          <w:pPr>
            <w:pStyle w:val="aa"/>
            <w:ind w:left="567"/>
            <w:jc w:val="center"/>
          </w:pPr>
        </w:pPrChange>
      </w:pPr>
    </w:p>
    <w:p w:rsidR="001005A6" w:rsidRPr="00AB28BE" w:rsidDel="00FF67EC" w:rsidRDefault="001005A6" w:rsidP="00FF67EC">
      <w:pPr>
        <w:pStyle w:val="aa"/>
        <w:ind w:left="567" w:firstLine="9072"/>
        <w:jc w:val="center"/>
        <w:rPr>
          <w:del w:id="1565" w:author="Ирина Васильевна" w:date="2025-11-14T15:30:00Z"/>
          <w:sz w:val="28"/>
          <w:szCs w:val="28"/>
        </w:rPr>
        <w:pPrChange w:id="1566" w:author="Ирина Васильевна" w:date="2025-11-14T15:30:00Z">
          <w:pPr>
            <w:pStyle w:val="aa"/>
            <w:ind w:left="567"/>
            <w:jc w:val="center"/>
          </w:pPr>
        </w:pPrChange>
      </w:pPr>
      <w:del w:id="1567" w:author="Ирина Васильевна" w:date="2025-11-14T15:30:00Z">
        <w:r w:rsidRPr="00AB28BE" w:rsidDel="00FF67EC">
          <w:rPr>
            <w:sz w:val="28"/>
            <w:szCs w:val="28"/>
          </w:rPr>
          <w:delText>1.Паспорт подпрограммы</w:delText>
        </w:r>
      </w:del>
    </w:p>
    <w:p w:rsidR="001005A6" w:rsidRPr="00AB28BE" w:rsidDel="00FF67EC" w:rsidRDefault="001005A6" w:rsidP="00FF67EC">
      <w:pPr>
        <w:pStyle w:val="aa"/>
        <w:ind w:left="567" w:firstLine="9072"/>
        <w:jc w:val="center"/>
        <w:rPr>
          <w:del w:id="1568" w:author="Ирина Васильевна" w:date="2025-11-14T15:30:00Z"/>
          <w:sz w:val="28"/>
          <w:szCs w:val="28"/>
        </w:rPr>
        <w:pPrChange w:id="1569" w:author="Ирина Васильевна" w:date="2025-11-14T15:30:00Z">
          <w:pPr>
            <w:pStyle w:val="aa"/>
            <w:ind w:left="567"/>
            <w:jc w:val="center"/>
          </w:pPr>
        </w:pPrChange>
      </w:pPr>
    </w:p>
    <w:tbl>
      <w:tblPr>
        <w:tblW w:w="935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5811"/>
      </w:tblGrid>
      <w:tr w:rsidR="001005A6" w:rsidRPr="001005A6" w:rsidDel="00FF67EC" w:rsidTr="001005A6">
        <w:trPr>
          <w:trHeight w:val="800"/>
          <w:del w:id="1570" w:author="Ирина Васильевна" w:date="2025-11-14T15:30:00Z"/>
        </w:trPr>
        <w:tc>
          <w:tcPr>
            <w:tcW w:w="3545" w:type="dxa"/>
          </w:tcPr>
          <w:p w:rsidR="001005A6" w:rsidRPr="00AB28BE" w:rsidDel="00FF67EC" w:rsidRDefault="001005A6" w:rsidP="00FF67EC">
            <w:pPr>
              <w:pStyle w:val="aa"/>
              <w:ind w:left="67" w:firstLine="9072"/>
              <w:rPr>
                <w:del w:id="1571" w:author="Ирина Васильевна" w:date="2025-11-14T15:30:00Z"/>
                <w:sz w:val="28"/>
                <w:szCs w:val="28"/>
              </w:rPr>
              <w:pPrChange w:id="1572" w:author="Ирина Васильевна" w:date="2025-11-14T15:30:00Z">
                <w:pPr>
                  <w:pStyle w:val="aa"/>
                  <w:ind w:left="67"/>
                </w:pPr>
              </w:pPrChange>
            </w:pPr>
            <w:del w:id="1573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Наименование</w:delText>
              </w:r>
              <w:r w:rsidRPr="00AB28BE" w:rsidDel="00FF67EC">
                <w:rPr>
                  <w:sz w:val="28"/>
                  <w:szCs w:val="28"/>
                </w:rPr>
                <w:br/>
                <w:delText xml:space="preserve">подпрограммы </w:delText>
              </w:r>
            </w:del>
          </w:p>
        </w:tc>
        <w:tc>
          <w:tcPr>
            <w:tcW w:w="5811" w:type="dxa"/>
          </w:tcPr>
          <w:p w:rsidR="001005A6" w:rsidRPr="001005A6" w:rsidDel="00FF67EC" w:rsidRDefault="00441AAF" w:rsidP="00FF67EC">
            <w:pPr>
              <w:pStyle w:val="aa"/>
              <w:ind w:left="67" w:firstLine="9072"/>
              <w:jc w:val="both"/>
              <w:rPr>
                <w:del w:id="1574" w:author="Ирина Васильевна" w:date="2025-11-14T15:30:00Z"/>
                <w:sz w:val="28"/>
                <w:szCs w:val="28"/>
                <w:lang w:val="ru-RU"/>
              </w:rPr>
              <w:pPrChange w:id="1575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576" w:author="Ирина Васильевна" w:date="2025-11-14T15:30:00Z">
              <w:r w:rsidRPr="007C6748" w:rsidDel="00FF67EC">
                <w:rPr>
                  <w:sz w:val="28"/>
                  <w:szCs w:val="28"/>
                  <w:lang w:val="ru-RU"/>
                </w:rPr>
                <w:delText>«</w:delText>
              </w:r>
              <w:r w:rsidDel="00FF67EC">
                <w:rPr>
                  <w:sz w:val="28"/>
                  <w:szCs w:val="28"/>
                  <w:lang w:val="ru-RU"/>
                </w:rPr>
                <w:delText>Обеспечение реализации муниципальной</w:delText>
              </w:r>
              <w:r w:rsidRPr="007C6748" w:rsidDel="00FF67EC">
                <w:rPr>
                  <w:sz w:val="28"/>
                  <w:szCs w:val="28"/>
                  <w:lang w:val="ru-RU"/>
                </w:rPr>
                <w:delText xml:space="preserve"> программ</w:delText>
              </w:r>
              <w:r w:rsidDel="00FF67EC">
                <w:rPr>
                  <w:sz w:val="28"/>
                  <w:szCs w:val="28"/>
                  <w:lang w:val="ru-RU"/>
                </w:rPr>
                <w:delText>ы</w:delText>
              </w:r>
              <w:r w:rsidRPr="007C6748" w:rsidDel="00FF67EC">
                <w:rPr>
                  <w:sz w:val="28"/>
                  <w:szCs w:val="28"/>
                  <w:lang w:val="ru-RU"/>
                </w:rPr>
                <w:delText>»</w:delText>
              </w:r>
            </w:del>
          </w:p>
        </w:tc>
      </w:tr>
      <w:tr w:rsidR="001005A6" w:rsidRPr="00C030AA" w:rsidDel="00FF67EC" w:rsidTr="001005A6">
        <w:trPr>
          <w:trHeight w:val="800"/>
          <w:del w:id="1577" w:author="Ирина Васильевна" w:date="2025-11-14T15:30:00Z"/>
        </w:trPr>
        <w:tc>
          <w:tcPr>
            <w:tcW w:w="3545" w:type="dxa"/>
          </w:tcPr>
          <w:p w:rsidR="001005A6" w:rsidRPr="001005A6" w:rsidDel="00FF67EC" w:rsidRDefault="001005A6" w:rsidP="00FF67EC">
            <w:pPr>
              <w:pStyle w:val="aa"/>
              <w:ind w:left="67" w:firstLine="9072"/>
              <w:rPr>
                <w:del w:id="1578" w:author="Ирина Васильевна" w:date="2025-11-14T15:30:00Z"/>
                <w:sz w:val="28"/>
                <w:szCs w:val="28"/>
                <w:lang w:val="ru-RU"/>
              </w:rPr>
              <w:pPrChange w:id="1579" w:author="Ирина Васильевна" w:date="2025-11-14T15:30:00Z">
                <w:pPr>
                  <w:pStyle w:val="aa"/>
                  <w:ind w:left="67"/>
                </w:pPr>
              </w:pPrChange>
            </w:pPr>
            <w:del w:id="1580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Наименование муниципальной программы, в рамках которой реализуется подпрограмма</w:delText>
              </w:r>
            </w:del>
          </w:p>
        </w:tc>
        <w:tc>
          <w:tcPr>
            <w:tcW w:w="5811" w:type="dxa"/>
          </w:tcPr>
          <w:p w:rsidR="001005A6" w:rsidRPr="001005A6" w:rsidDel="00FF67EC" w:rsidRDefault="001005A6" w:rsidP="00FF67EC">
            <w:pPr>
              <w:pStyle w:val="aa"/>
              <w:ind w:left="67" w:firstLine="9072"/>
              <w:jc w:val="both"/>
              <w:rPr>
                <w:del w:id="1581" w:author="Ирина Васильевна" w:date="2025-11-14T15:30:00Z"/>
                <w:sz w:val="28"/>
                <w:szCs w:val="28"/>
                <w:lang w:val="ru-RU"/>
              </w:rPr>
              <w:pPrChange w:id="1582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583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«Содействие развитию физической культуры </w:delText>
              </w:r>
            </w:del>
          </w:p>
          <w:p w:rsidR="001005A6" w:rsidRPr="001005A6" w:rsidDel="00FF67EC" w:rsidRDefault="001005A6" w:rsidP="00FF67EC">
            <w:pPr>
              <w:pStyle w:val="aa"/>
              <w:ind w:left="67" w:firstLine="9072"/>
              <w:jc w:val="both"/>
              <w:rPr>
                <w:del w:id="1584" w:author="Ирина Васильевна" w:date="2025-11-14T15:30:00Z"/>
                <w:sz w:val="28"/>
                <w:szCs w:val="28"/>
                <w:lang w:val="ru-RU"/>
              </w:rPr>
              <w:pPrChange w:id="1585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586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и спорта»</w:delText>
              </w:r>
            </w:del>
          </w:p>
        </w:tc>
      </w:tr>
      <w:tr w:rsidR="001005A6" w:rsidRPr="00C030AA" w:rsidDel="00FF67EC" w:rsidTr="001005A6">
        <w:trPr>
          <w:trHeight w:val="800"/>
          <w:del w:id="1587" w:author="Ирина Васильевна" w:date="2025-11-14T15:30:00Z"/>
        </w:trPr>
        <w:tc>
          <w:tcPr>
            <w:tcW w:w="3545" w:type="dxa"/>
          </w:tcPr>
          <w:p w:rsidR="001005A6" w:rsidRPr="00AB28BE" w:rsidDel="00FF67EC" w:rsidRDefault="001005A6" w:rsidP="00FF67EC">
            <w:pPr>
              <w:pStyle w:val="aa"/>
              <w:ind w:left="67" w:firstLine="9072"/>
              <w:rPr>
                <w:del w:id="1588" w:author="Ирина Васильевна" w:date="2025-11-14T15:30:00Z"/>
                <w:sz w:val="28"/>
                <w:szCs w:val="28"/>
              </w:rPr>
              <w:pPrChange w:id="1589" w:author="Ирина Васильевна" w:date="2025-11-14T15:30:00Z">
                <w:pPr>
                  <w:pStyle w:val="aa"/>
                  <w:ind w:left="67"/>
                </w:pPr>
              </w:pPrChange>
            </w:pPr>
            <w:del w:id="1590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Ответственный исполнитель подпрограммы</w:delText>
              </w:r>
            </w:del>
          </w:p>
        </w:tc>
        <w:tc>
          <w:tcPr>
            <w:tcW w:w="5811" w:type="dxa"/>
          </w:tcPr>
          <w:p w:rsidR="001005A6" w:rsidRPr="001005A6" w:rsidDel="00FF67EC" w:rsidRDefault="001005A6" w:rsidP="00FF67EC">
            <w:pPr>
              <w:pStyle w:val="aa"/>
              <w:ind w:left="67" w:firstLine="9072"/>
              <w:jc w:val="both"/>
              <w:rPr>
                <w:del w:id="1591" w:author="Ирина Васильевна" w:date="2025-11-14T15:30:00Z"/>
                <w:sz w:val="28"/>
                <w:szCs w:val="28"/>
                <w:lang w:val="ru-RU"/>
              </w:rPr>
              <w:pPrChange w:id="1592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593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Отдел культуры, по делам молодёжи и спорта администрации Абанского района</w:delText>
              </w:r>
            </w:del>
          </w:p>
        </w:tc>
      </w:tr>
      <w:tr w:rsidR="001005A6" w:rsidRPr="00C030AA" w:rsidDel="00FF67EC" w:rsidTr="001005A6">
        <w:trPr>
          <w:trHeight w:val="800"/>
          <w:del w:id="1594" w:author="Ирина Васильевна" w:date="2025-11-14T15:30:00Z"/>
        </w:trPr>
        <w:tc>
          <w:tcPr>
            <w:tcW w:w="3545" w:type="dxa"/>
          </w:tcPr>
          <w:p w:rsidR="001005A6" w:rsidRPr="00AB28BE" w:rsidDel="00FF67EC" w:rsidRDefault="001005A6" w:rsidP="00FF67EC">
            <w:pPr>
              <w:ind w:firstLine="9072"/>
              <w:rPr>
                <w:del w:id="1595" w:author="Ирина Васильевна" w:date="2025-11-14T15:30:00Z"/>
                <w:sz w:val="28"/>
                <w:szCs w:val="28"/>
              </w:rPr>
              <w:pPrChange w:id="1596" w:author="Ирина Васильевна" w:date="2025-11-14T15:30:00Z">
                <w:pPr/>
              </w:pPrChange>
            </w:pPr>
            <w:del w:id="1597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Главный распорядитель бюджетных средств</w:delText>
              </w:r>
            </w:del>
          </w:p>
        </w:tc>
        <w:tc>
          <w:tcPr>
            <w:tcW w:w="5811" w:type="dxa"/>
          </w:tcPr>
          <w:p w:rsidR="001005A6" w:rsidRPr="001005A6" w:rsidDel="00FF67EC" w:rsidRDefault="001005A6" w:rsidP="00FF67EC">
            <w:pPr>
              <w:ind w:firstLine="9072"/>
              <w:rPr>
                <w:del w:id="1598" w:author="Ирина Васильевна" w:date="2025-11-14T15:30:00Z"/>
                <w:sz w:val="28"/>
                <w:szCs w:val="28"/>
                <w:lang w:val="ru-RU"/>
              </w:rPr>
              <w:pPrChange w:id="1599" w:author="Ирина Васильевна" w:date="2025-11-14T15:30:00Z">
                <w:pPr/>
              </w:pPrChange>
            </w:pPr>
            <w:del w:id="1600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Отдел культуры, по делам молодёжи и спорта администрации Абанского района</w:delText>
              </w:r>
            </w:del>
          </w:p>
        </w:tc>
      </w:tr>
      <w:tr w:rsidR="001005A6" w:rsidRPr="00C030AA" w:rsidDel="00FF67EC" w:rsidTr="001005A6">
        <w:trPr>
          <w:trHeight w:val="800"/>
          <w:del w:id="1601" w:author="Ирина Васильевна" w:date="2025-11-14T15:30:00Z"/>
        </w:trPr>
        <w:tc>
          <w:tcPr>
            <w:tcW w:w="3545" w:type="dxa"/>
          </w:tcPr>
          <w:p w:rsidR="001005A6" w:rsidRPr="00AB28BE" w:rsidDel="00FF67EC" w:rsidRDefault="001005A6" w:rsidP="00FF67EC">
            <w:pPr>
              <w:pStyle w:val="aa"/>
              <w:ind w:firstLine="9072"/>
              <w:rPr>
                <w:del w:id="1602" w:author="Ирина Васильевна" w:date="2025-11-14T15:30:00Z"/>
                <w:sz w:val="28"/>
                <w:szCs w:val="28"/>
              </w:rPr>
              <w:pPrChange w:id="1603" w:author="Ирина Васильевна" w:date="2025-11-14T15:30:00Z">
                <w:pPr>
                  <w:pStyle w:val="aa"/>
                </w:pPr>
              </w:pPrChange>
            </w:pPr>
            <w:del w:id="1604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Цель и задачи подпрограммы</w:delText>
              </w:r>
            </w:del>
          </w:p>
        </w:tc>
        <w:tc>
          <w:tcPr>
            <w:tcW w:w="5811" w:type="dxa"/>
          </w:tcPr>
          <w:p w:rsidR="003522D5" w:rsidDel="00FF67EC" w:rsidRDefault="001005A6" w:rsidP="00FF67EC">
            <w:pPr>
              <w:pStyle w:val="aa"/>
              <w:ind w:left="67" w:firstLine="9072"/>
              <w:jc w:val="both"/>
              <w:rPr>
                <w:del w:id="1605" w:author="Ирина Васильевна" w:date="2025-11-14T15:30:00Z"/>
                <w:sz w:val="28"/>
                <w:szCs w:val="28"/>
                <w:lang w:val="ru-RU"/>
              </w:rPr>
              <w:pPrChange w:id="1606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607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Цель подпрограммы: </w:delText>
              </w:r>
            </w:del>
          </w:p>
          <w:p w:rsidR="003522D5" w:rsidDel="00FF67EC" w:rsidRDefault="003522D5" w:rsidP="00FF67EC">
            <w:pPr>
              <w:pStyle w:val="aa"/>
              <w:ind w:firstLine="9072"/>
              <w:jc w:val="both"/>
              <w:rPr>
                <w:del w:id="1608" w:author="Ирина Васильевна" w:date="2025-11-14T15:30:00Z"/>
                <w:lang w:val="ru-RU"/>
              </w:rPr>
              <w:pPrChange w:id="1609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610" w:author="Ирина Васильевна" w:date="2025-11-14T15:30:00Z">
              <w:r w:rsidDel="00FF67EC">
                <w:rPr>
                  <w:sz w:val="28"/>
                  <w:szCs w:val="28"/>
                  <w:lang w:val="ru-RU"/>
                </w:rPr>
                <w:delText>Обеспечение</w:delText>
              </w:r>
              <w:r w:rsidRPr="007C6748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RPr="001C4CC0" w:rsidDel="00FF67EC">
                <w:rPr>
                  <w:sz w:val="28"/>
                  <w:szCs w:val="28"/>
                  <w:lang w:val="ru-RU"/>
                </w:rPr>
                <w:delText>разнообразия форм организации физкультурно-спортивной работы для всех категорий и групп населения</w:delText>
              </w:r>
              <w:r w:rsidDel="00FF67EC">
                <w:rPr>
                  <w:sz w:val="28"/>
                  <w:szCs w:val="28"/>
                  <w:lang w:val="ru-RU"/>
                </w:rPr>
                <w:delText xml:space="preserve">, а также </w:delText>
              </w:r>
              <w:r w:rsidRPr="00E80CDF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R="00046EE5" w:rsidDel="00FF67EC">
                <w:rPr>
                  <w:sz w:val="28"/>
                  <w:szCs w:val="28"/>
                  <w:lang w:val="ru-RU"/>
                </w:rPr>
                <w:delText>выявление и поддержка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 xml:space="preserve"> одаренных детей, повышение качества управления подготовкой </w:delText>
              </w:r>
              <w:r w:rsidRPr="00E80CDF" w:rsidDel="00FF67EC">
                <w:rPr>
                  <w:sz w:val="28"/>
                  <w:szCs w:val="28"/>
                  <w:lang w:val="ru-RU"/>
                </w:rPr>
                <w:delText xml:space="preserve"> спортивного резерва</w:delText>
              </w:r>
              <w:r w:rsidRPr="00E80CDF" w:rsidDel="00FF67EC">
                <w:rPr>
                  <w:lang w:val="ru-RU"/>
                </w:rPr>
                <w:delText>.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jc w:val="both"/>
              <w:rPr>
                <w:del w:id="1611" w:author="Ирина Васильевна" w:date="2025-11-14T15:30:00Z"/>
                <w:sz w:val="28"/>
                <w:szCs w:val="28"/>
                <w:lang w:val="ru-RU"/>
              </w:rPr>
              <w:pPrChange w:id="1612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613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Задачи подпрограммы:</w:delText>
              </w:r>
            </w:del>
          </w:p>
          <w:p w:rsidR="001005A6" w:rsidDel="00FF67EC" w:rsidRDefault="001005A6" w:rsidP="00FF67EC">
            <w:pPr>
              <w:pStyle w:val="aa"/>
              <w:ind w:left="67" w:firstLine="9072"/>
              <w:jc w:val="both"/>
              <w:rPr>
                <w:del w:id="1614" w:author="Ирина Васильевна" w:date="2025-11-14T15:30:00Z"/>
                <w:sz w:val="28"/>
                <w:szCs w:val="28"/>
                <w:lang w:val="ru-RU"/>
              </w:rPr>
              <w:pPrChange w:id="1615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616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1. Формирование единой системы поиска, выявления и поддержки одаренных детей в области спорта;</w:delText>
              </w:r>
            </w:del>
          </w:p>
          <w:p w:rsidR="003522D5" w:rsidRPr="001005A6" w:rsidDel="00FF67EC" w:rsidRDefault="003522D5" w:rsidP="00FF67EC">
            <w:pPr>
              <w:pStyle w:val="aa"/>
              <w:ind w:firstLine="9072"/>
              <w:jc w:val="both"/>
              <w:rPr>
                <w:del w:id="1617" w:author="Ирина Васильевна" w:date="2025-11-14T15:30:00Z"/>
                <w:sz w:val="28"/>
                <w:szCs w:val="28"/>
                <w:lang w:val="ru-RU"/>
              </w:rPr>
              <w:pPrChange w:id="1618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619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2. Развитие и совершенствование инфраструктуры физической культуры и спорта в «шаговой» доступности;</w:delText>
              </w:r>
            </w:del>
          </w:p>
          <w:p w:rsidR="003522D5" w:rsidRPr="001005A6" w:rsidDel="00FF67EC" w:rsidRDefault="003522D5" w:rsidP="00FF67EC">
            <w:pPr>
              <w:pStyle w:val="aa"/>
              <w:ind w:firstLine="9072"/>
              <w:jc w:val="both"/>
              <w:rPr>
                <w:del w:id="1620" w:author="Ирина Васильевна" w:date="2025-11-14T15:30:00Z"/>
                <w:sz w:val="28"/>
                <w:szCs w:val="28"/>
                <w:lang w:val="ru-RU"/>
              </w:rPr>
              <w:pPrChange w:id="1621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622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3.Внедрение ВФСК ГТО на территории Абанского района;</w:delText>
              </w:r>
            </w:del>
          </w:p>
          <w:p w:rsidR="003522D5" w:rsidRPr="001005A6" w:rsidDel="00FF67EC" w:rsidRDefault="003522D5" w:rsidP="00FF67EC">
            <w:pPr>
              <w:pStyle w:val="aa"/>
              <w:ind w:left="67" w:firstLine="9072"/>
              <w:jc w:val="both"/>
              <w:rPr>
                <w:del w:id="1623" w:author="Ирина Васильевна" w:date="2025-11-14T15:30:00Z"/>
                <w:sz w:val="28"/>
                <w:szCs w:val="28"/>
                <w:lang w:val="ru-RU"/>
              </w:rPr>
              <w:pPrChange w:id="1624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</w:p>
        </w:tc>
      </w:tr>
      <w:tr w:rsidR="001005A6" w:rsidRPr="00C030AA" w:rsidDel="00FF67EC" w:rsidTr="001005A6">
        <w:trPr>
          <w:trHeight w:val="800"/>
          <w:del w:id="1625" w:author="Ирина Васильевна" w:date="2025-11-14T15:30:00Z"/>
        </w:trPr>
        <w:tc>
          <w:tcPr>
            <w:tcW w:w="3545" w:type="dxa"/>
          </w:tcPr>
          <w:p w:rsidR="001005A6" w:rsidRPr="00AB28BE" w:rsidDel="00FF67EC" w:rsidRDefault="001005A6" w:rsidP="00FF67EC">
            <w:pPr>
              <w:pStyle w:val="aa"/>
              <w:ind w:left="67" w:firstLine="9072"/>
              <w:rPr>
                <w:del w:id="1626" w:author="Ирина Васильевна" w:date="2025-11-14T15:30:00Z"/>
                <w:sz w:val="28"/>
                <w:szCs w:val="28"/>
              </w:rPr>
              <w:pPrChange w:id="1627" w:author="Ирина Васильевна" w:date="2025-11-14T15:30:00Z">
                <w:pPr>
                  <w:pStyle w:val="aa"/>
                  <w:ind w:left="67"/>
                </w:pPr>
              </w:pPrChange>
            </w:pPr>
            <w:del w:id="1628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 xml:space="preserve">Показатели результативности  </w:delText>
              </w:r>
              <w:r w:rsidRPr="00AB28BE" w:rsidDel="00FF67EC">
                <w:rPr>
                  <w:sz w:val="28"/>
                  <w:szCs w:val="28"/>
                </w:rPr>
                <w:br/>
                <w:delText xml:space="preserve">подпрограммы </w:delText>
              </w:r>
            </w:del>
          </w:p>
        </w:tc>
        <w:tc>
          <w:tcPr>
            <w:tcW w:w="5811" w:type="dxa"/>
          </w:tcPr>
          <w:p w:rsidR="001005A6" w:rsidRPr="001005A6" w:rsidDel="00FF67EC" w:rsidRDefault="001005A6" w:rsidP="00FF67EC">
            <w:pPr>
              <w:pStyle w:val="aa"/>
              <w:ind w:left="66" w:firstLine="9072"/>
              <w:jc w:val="both"/>
              <w:rPr>
                <w:del w:id="1629" w:author="Ирина Васильевна" w:date="2025-11-14T15:30:00Z"/>
                <w:sz w:val="28"/>
                <w:szCs w:val="28"/>
                <w:lang w:val="ru-RU"/>
              </w:rPr>
              <w:pPrChange w:id="1630" w:author="Ирина Васильевна" w:date="2025-11-14T15:30:00Z">
                <w:pPr>
                  <w:pStyle w:val="aa"/>
                  <w:ind w:left="66"/>
                  <w:jc w:val="both"/>
                </w:pPr>
              </w:pPrChange>
            </w:pPr>
            <w:del w:id="1631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приведены в </w:delText>
              </w:r>
              <w:r w:rsidR="00E000C4" w:rsidDel="00FF67EC">
                <w:rPr>
                  <w:sz w:val="28"/>
                  <w:szCs w:val="28"/>
                  <w:lang w:val="ru-RU"/>
                </w:rPr>
                <w:delText>приложении 1</w:delText>
              </w:r>
              <w:r w:rsidR="00280CA4" w:rsidDel="00FF67EC">
                <w:fldChar w:fldCharType="begin"/>
              </w:r>
              <w:r w:rsidR="00280CA4" w:rsidDel="00FF67EC">
                <w:delInstrText>HYPERLINK</w:delInstrText>
              </w:r>
              <w:r w:rsidR="00280CA4" w:rsidRPr="00C030AA" w:rsidDel="00FF67EC">
                <w:rPr>
                  <w:lang w:val="ru-RU"/>
                </w:rPr>
                <w:delInstrText xml:space="preserve"> "</w:delInstrText>
              </w:r>
              <w:r w:rsidR="00280CA4" w:rsidDel="00FF67EC">
                <w:delInstrText>consultantplus</w:delInstrText>
              </w:r>
              <w:r w:rsidR="00280CA4" w:rsidRPr="00C030AA" w:rsidDel="00FF67EC">
                <w:rPr>
                  <w:lang w:val="ru-RU"/>
                </w:rPr>
                <w:delInstrText>://</w:delInstrText>
              </w:r>
              <w:r w:rsidR="00280CA4" w:rsidDel="00FF67EC">
                <w:delInstrText>offline</w:delInstrText>
              </w:r>
              <w:r w:rsidR="00280CA4" w:rsidRPr="00C030AA" w:rsidDel="00FF67EC">
                <w:rPr>
                  <w:lang w:val="ru-RU"/>
                </w:rPr>
                <w:delInstrText>/</w:delInstrText>
              </w:r>
              <w:r w:rsidR="00280CA4" w:rsidDel="00FF67EC">
                <w:delInstrText>ref</w:delInstrText>
              </w:r>
              <w:r w:rsidR="00280CA4" w:rsidRPr="00C030AA" w:rsidDel="00FF67EC">
                <w:rPr>
                  <w:lang w:val="ru-RU"/>
                </w:rPr>
                <w:delInstrText>=</w:delInstrText>
              </w:r>
              <w:r w:rsidR="00280CA4" w:rsidDel="00FF67EC">
                <w:delInstrText>AA</w:delInstrText>
              </w:r>
              <w:r w:rsidR="00280CA4" w:rsidRPr="00C030AA" w:rsidDel="00FF67EC">
                <w:rPr>
                  <w:lang w:val="ru-RU"/>
                </w:rPr>
                <w:delInstrText>94021</w:delInstrText>
              </w:r>
              <w:r w:rsidR="00280CA4" w:rsidDel="00FF67EC">
                <w:delInstrText>BF</w:delInstrText>
              </w:r>
              <w:r w:rsidR="00280CA4" w:rsidRPr="00C030AA" w:rsidDel="00FF67EC">
                <w:rPr>
                  <w:lang w:val="ru-RU"/>
                </w:rPr>
                <w:delInstrText>7174525</w:delInstrText>
              </w:r>
              <w:r w:rsidR="00280CA4" w:rsidDel="00FF67EC">
                <w:delInstrText>EDEE</w:delInstrText>
              </w:r>
              <w:r w:rsidR="00280CA4" w:rsidRPr="00C030AA" w:rsidDel="00FF67EC">
                <w:rPr>
                  <w:lang w:val="ru-RU"/>
                </w:rPr>
                <w:delInstrText>45</w:delInstrText>
              </w:r>
              <w:r w:rsidR="00280CA4" w:rsidDel="00FF67EC">
                <w:delInstrText>A</w:delInstrText>
              </w:r>
              <w:r w:rsidR="00280CA4" w:rsidRPr="00C030AA" w:rsidDel="00FF67EC">
                <w:rPr>
                  <w:lang w:val="ru-RU"/>
                </w:rPr>
                <w:delInstrText>63</w:delInstrText>
              </w:r>
              <w:r w:rsidR="00280CA4" w:rsidDel="00FF67EC">
                <w:delInstrText>EC</w:delInstrText>
              </w:r>
              <w:r w:rsidR="00280CA4" w:rsidRPr="00C030AA" w:rsidDel="00FF67EC">
                <w:rPr>
                  <w:lang w:val="ru-RU"/>
                </w:rPr>
                <w:delInstrText>27621</w:delInstrText>
              </w:r>
              <w:r w:rsidR="00280CA4" w:rsidDel="00FF67EC">
                <w:delInstrText>B</w:delInstrText>
              </w:r>
              <w:r w:rsidR="00280CA4" w:rsidRPr="00C030AA" w:rsidDel="00FF67EC">
                <w:rPr>
                  <w:lang w:val="ru-RU"/>
                </w:rPr>
                <w:delInstrText>050</w:delInstrText>
              </w:r>
              <w:r w:rsidR="00280CA4" w:rsidDel="00FF67EC">
                <w:delInstrText>AF</w:delInstrText>
              </w:r>
              <w:r w:rsidR="00280CA4" w:rsidRPr="00C030AA" w:rsidDel="00FF67EC">
                <w:rPr>
                  <w:lang w:val="ru-RU"/>
                </w:rPr>
                <w:delInstrText>5</w:delInstrText>
              </w:r>
              <w:r w:rsidR="00280CA4" w:rsidDel="00FF67EC">
                <w:delInstrText>F</w:delInstrText>
              </w:r>
              <w:r w:rsidR="00280CA4" w:rsidRPr="00C030AA" w:rsidDel="00FF67EC">
                <w:rPr>
                  <w:lang w:val="ru-RU"/>
                </w:rPr>
                <w:delInstrText>97</w:delInstrText>
              </w:r>
              <w:r w:rsidR="00280CA4" w:rsidDel="00FF67EC">
                <w:delInstrText>F</w:delInstrText>
              </w:r>
              <w:r w:rsidR="00280CA4" w:rsidRPr="00C030AA" w:rsidDel="00FF67EC">
                <w:rPr>
                  <w:lang w:val="ru-RU"/>
                </w:rPr>
                <w:delInstrText>363</w:delInstrText>
              </w:r>
              <w:r w:rsidR="00280CA4" w:rsidDel="00FF67EC">
                <w:delInstrText>C</w:delInstrText>
              </w:r>
              <w:r w:rsidR="00280CA4" w:rsidRPr="00C030AA" w:rsidDel="00FF67EC">
                <w:rPr>
                  <w:lang w:val="ru-RU"/>
                </w:rPr>
                <w:delInstrText>66</w:delInstrText>
              </w:r>
              <w:r w:rsidR="00280CA4" w:rsidDel="00FF67EC">
                <w:delInstrText>C</w:delInstrText>
              </w:r>
              <w:r w:rsidR="00280CA4" w:rsidRPr="00C030AA" w:rsidDel="00FF67EC">
                <w:rPr>
                  <w:lang w:val="ru-RU"/>
                </w:rPr>
                <w:delInstrText>1</w:delInstrText>
              </w:r>
              <w:r w:rsidR="00280CA4" w:rsidDel="00FF67EC">
                <w:delInstrText>AD</w:delInstrText>
              </w:r>
              <w:r w:rsidR="00280CA4" w:rsidRPr="00C030AA" w:rsidDel="00FF67EC">
                <w:rPr>
                  <w:lang w:val="ru-RU"/>
                </w:rPr>
                <w:delInstrText>9367</w:delInstrText>
              </w:r>
              <w:r w:rsidR="00280CA4" w:rsidDel="00FF67EC">
                <w:delInstrText>B</w:delInstrText>
              </w:r>
              <w:r w:rsidR="00280CA4" w:rsidRPr="00C030AA" w:rsidDel="00FF67EC">
                <w:rPr>
                  <w:lang w:val="ru-RU"/>
                </w:rPr>
                <w:delInstrText>026</w:delInstrText>
              </w:r>
              <w:r w:rsidR="00280CA4" w:rsidDel="00FF67EC">
                <w:delInstrText>BDA</w:delInstrText>
              </w:r>
              <w:r w:rsidR="00280CA4" w:rsidRPr="00C030AA" w:rsidDel="00FF67EC">
                <w:rPr>
                  <w:lang w:val="ru-RU"/>
                </w:rPr>
                <w:delInstrText>9</w:delInstrText>
              </w:r>
              <w:r w:rsidR="00280CA4" w:rsidDel="00FF67EC">
                <w:delInstrText>D</w:delInstrText>
              </w:r>
              <w:r w:rsidR="00280CA4" w:rsidRPr="00C030AA" w:rsidDel="00FF67EC">
                <w:rPr>
                  <w:lang w:val="ru-RU"/>
                </w:rPr>
                <w:delInstrText>4168</w:delInstrText>
              </w:r>
              <w:r w:rsidR="00280CA4" w:rsidDel="00FF67EC">
                <w:delInstrText>AD</w:delInstrText>
              </w:r>
              <w:r w:rsidR="00280CA4" w:rsidRPr="00C030AA" w:rsidDel="00FF67EC">
                <w:rPr>
                  <w:lang w:val="ru-RU"/>
                </w:rPr>
                <w:delInstrText>26226</w:delInstrText>
              </w:r>
              <w:r w:rsidR="00280CA4" w:rsidDel="00FF67EC">
                <w:delInstrText>B</w:delInstrText>
              </w:r>
              <w:r w:rsidR="00280CA4" w:rsidRPr="00C030AA" w:rsidDel="00FF67EC">
                <w:rPr>
                  <w:lang w:val="ru-RU"/>
                </w:rPr>
                <w:delInstrText>6</w:delInstrText>
              </w:r>
              <w:r w:rsidR="00280CA4" w:rsidDel="00FF67EC">
                <w:delInstrText>E</w:delInstrText>
              </w:r>
              <w:r w:rsidR="00280CA4" w:rsidRPr="00C030AA" w:rsidDel="00FF67EC">
                <w:rPr>
                  <w:lang w:val="ru-RU"/>
                </w:rPr>
                <w:delInstrText>19</w:delInstrText>
              </w:r>
              <w:r w:rsidR="00280CA4" w:rsidDel="00FF67EC">
                <w:delInstrText>B</w:delInstrText>
              </w:r>
              <w:r w:rsidR="00280CA4" w:rsidRPr="00C030AA" w:rsidDel="00FF67EC">
                <w:rPr>
                  <w:lang w:val="ru-RU"/>
                </w:rPr>
                <w:delInstrText>8</w:delInstrText>
              </w:r>
              <w:r w:rsidR="00280CA4" w:rsidDel="00FF67EC">
                <w:delInstrText>A</w:delInstrText>
              </w:r>
              <w:r w:rsidR="00280CA4" w:rsidRPr="00C030AA" w:rsidDel="00FF67EC">
                <w:rPr>
                  <w:lang w:val="ru-RU"/>
                </w:rPr>
                <w:delInstrText>52</w:delInstrText>
              </w:r>
              <w:r w:rsidR="00280CA4" w:rsidDel="00FF67EC">
                <w:delInstrText>D</w:delInstrText>
              </w:r>
              <w:r w:rsidR="00280CA4" w:rsidRPr="00C030AA" w:rsidDel="00FF67EC">
                <w:rPr>
                  <w:lang w:val="ru-RU"/>
                </w:rPr>
                <w:delInstrText>7</w:delInstrText>
              </w:r>
              <w:r w:rsidR="00280CA4" w:rsidDel="00FF67EC">
                <w:delInstrText>B</w:delInstrText>
              </w:r>
              <w:r w:rsidR="00280CA4" w:rsidRPr="00C030AA" w:rsidDel="00FF67EC">
                <w:rPr>
                  <w:lang w:val="ru-RU"/>
                </w:rPr>
                <w:delInstrText>1</w:delInstrText>
              </w:r>
              <w:r w:rsidR="00280CA4" w:rsidDel="00FF67EC">
                <w:delInstrText>D</w:delInstrText>
              </w:r>
              <w:r w:rsidR="00280CA4" w:rsidRPr="00C030AA" w:rsidDel="00FF67EC">
                <w:rPr>
                  <w:lang w:val="ru-RU"/>
                </w:rPr>
                <w:delInstrText>182</w:delInstrText>
              </w:r>
              <w:r w:rsidR="00280CA4" w:rsidDel="00FF67EC">
                <w:delInstrText>F</w:delInstrText>
              </w:r>
              <w:r w:rsidR="00280CA4" w:rsidRPr="00C030AA" w:rsidDel="00FF67EC">
                <w:rPr>
                  <w:lang w:val="ru-RU"/>
                </w:rPr>
                <w:delInstrText>1</w:delInstrText>
              </w:r>
              <w:r w:rsidR="00280CA4" w:rsidDel="00FF67EC">
                <w:delInstrText>A</w:delInstrText>
              </w:r>
              <w:r w:rsidR="00280CA4" w:rsidRPr="00C030AA" w:rsidDel="00FF67EC">
                <w:rPr>
                  <w:lang w:val="ru-RU"/>
                </w:rPr>
                <w:delInstrText>25271</w:delInstrText>
              </w:r>
              <w:r w:rsidR="00280CA4" w:rsidDel="00FF67EC">
                <w:delInstrText>DAA</w:delInstrText>
              </w:r>
              <w:r w:rsidR="00280CA4" w:rsidRPr="00C030AA" w:rsidDel="00FF67EC">
                <w:rPr>
                  <w:lang w:val="ru-RU"/>
                </w:rPr>
                <w:delInstrText>30893</w:delInstrText>
              </w:r>
              <w:r w:rsidR="00280CA4" w:rsidDel="00FF67EC">
                <w:delInstrText>E</w:delInstrText>
              </w:r>
              <w:r w:rsidR="00280CA4" w:rsidRPr="00C030AA" w:rsidDel="00FF67EC">
                <w:rPr>
                  <w:lang w:val="ru-RU"/>
                </w:rPr>
                <w:delInstrText>11</w:delInstrText>
              </w:r>
              <w:r w:rsidR="00280CA4" w:rsidDel="00FF67EC">
                <w:delInstrText>D</w:delInstrText>
              </w:r>
              <w:r w:rsidR="00280CA4" w:rsidRPr="00C030AA" w:rsidDel="00FF67EC">
                <w:rPr>
                  <w:lang w:val="ru-RU"/>
                </w:rPr>
                <w:delInstrText>1</w:delInstrText>
              </w:r>
              <w:r w:rsidR="00280CA4" w:rsidDel="00FF67EC">
                <w:delInstrText>DF</w:delInstrText>
              </w:r>
              <w:r w:rsidR="00280CA4" w:rsidRPr="00C030AA" w:rsidDel="00FF67EC">
                <w:rPr>
                  <w:lang w:val="ru-RU"/>
                </w:rPr>
                <w:delInstrText>59</w:delInstrText>
              </w:r>
              <w:r w:rsidR="00280CA4" w:rsidDel="00FF67EC">
                <w:delInstrText>o</w:delInstrText>
              </w:r>
              <w:r w:rsidR="00280CA4" w:rsidRPr="00C030AA" w:rsidDel="00FF67EC">
                <w:rPr>
                  <w:lang w:val="ru-RU"/>
                </w:rPr>
                <w:delInstrText>6</w:delInstrText>
              </w:r>
              <w:r w:rsidR="00280CA4" w:rsidDel="00FF67EC">
                <w:delInstrText>OEM</w:delInstrText>
              </w:r>
              <w:r w:rsidR="00280CA4" w:rsidRPr="00C030AA" w:rsidDel="00FF67EC">
                <w:rPr>
                  <w:lang w:val="ru-RU"/>
                </w:rPr>
                <w:delInstrText>"</w:delInstrText>
              </w:r>
              <w:r w:rsidR="00280CA4" w:rsidDel="00FF67EC">
                <w:fldChar w:fldCharType="separate"/>
              </w:r>
              <w:r w:rsidR="00280CA4" w:rsidDel="00FF67EC">
                <w:fldChar w:fldCharType="end"/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к</w:delText>
              </w:r>
              <w:r w:rsidRPr="00AB28BE" w:rsidDel="00FF67EC">
                <w:rPr>
                  <w:sz w:val="28"/>
                  <w:szCs w:val="28"/>
                </w:rPr>
                <w:delText> 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подпрограмме</w:delText>
              </w:r>
            </w:del>
          </w:p>
        </w:tc>
      </w:tr>
      <w:tr w:rsidR="001005A6" w:rsidRPr="00AB28BE" w:rsidDel="00FF67EC" w:rsidTr="001005A6">
        <w:trPr>
          <w:trHeight w:val="800"/>
          <w:del w:id="1632" w:author="Ирина Васильевна" w:date="2025-11-14T15:30:00Z"/>
        </w:trPr>
        <w:tc>
          <w:tcPr>
            <w:tcW w:w="3545" w:type="dxa"/>
          </w:tcPr>
          <w:p w:rsidR="001005A6" w:rsidRPr="00AB28BE" w:rsidDel="00FF67EC" w:rsidRDefault="001005A6" w:rsidP="00FF67EC">
            <w:pPr>
              <w:pStyle w:val="aa"/>
              <w:ind w:left="67" w:firstLine="9072"/>
              <w:rPr>
                <w:del w:id="1633" w:author="Ирина Васильевна" w:date="2025-11-14T15:30:00Z"/>
                <w:sz w:val="28"/>
                <w:szCs w:val="28"/>
              </w:rPr>
              <w:pPrChange w:id="1634" w:author="Ирина Васильевна" w:date="2025-11-14T15:30:00Z">
                <w:pPr>
                  <w:pStyle w:val="aa"/>
                  <w:ind w:left="67"/>
                </w:pPr>
              </w:pPrChange>
            </w:pPr>
            <w:del w:id="1635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lastRenderedPageBreak/>
                <w:delText xml:space="preserve">Сроки </w:delText>
              </w:r>
              <w:r w:rsidRPr="00AB28BE" w:rsidDel="00FF67EC">
                <w:rPr>
                  <w:sz w:val="28"/>
                  <w:szCs w:val="28"/>
                </w:rPr>
                <w:br/>
                <w:delText>реализации подпрограммы</w:delText>
              </w:r>
            </w:del>
          </w:p>
        </w:tc>
        <w:tc>
          <w:tcPr>
            <w:tcW w:w="5811" w:type="dxa"/>
          </w:tcPr>
          <w:p w:rsidR="001005A6" w:rsidRPr="00AB28BE" w:rsidDel="00FF67EC" w:rsidRDefault="001005A6" w:rsidP="00FF67EC">
            <w:pPr>
              <w:pStyle w:val="aa"/>
              <w:ind w:left="67" w:firstLine="9072"/>
              <w:jc w:val="both"/>
              <w:rPr>
                <w:del w:id="1636" w:author="Ирина Васильевна" w:date="2025-11-14T15:30:00Z"/>
                <w:sz w:val="28"/>
                <w:szCs w:val="28"/>
              </w:rPr>
              <w:pPrChange w:id="1637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  <w:del w:id="1638" w:author="Ирина Васильевна" w:date="2025-11-14T15:30:00Z">
              <w:r w:rsidRPr="00AB28BE" w:rsidDel="00FF67EC">
                <w:rPr>
                  <w:sz w:val="28"/>
                  <w:szCs w:val="28"/>
                </w:rPr>
                <w:delText>20</w:delText>
              </w:r>
              <w:r w:rsidR="00136B17" w:rsidDel="00FF67EC">
                <w:rPr>
                  <w:sz w:val="28"/>
                  <w:szCs w:val="28"/>
                  <w:lang w:val="ru-RU"/>
                </w:rPr>
                <w:delText>26</w:delText>
              </w:r>
              <w:r w:rsidRPr="00AB28BE" w:rsidDel="00FF67EC">
                <w:rPr>
                  <w:sz w:val="28"/>
                  <w:szCs w:val="28"/>
                </w:rPr>
                <w:delText xml:space="preserve"> - 202</w:delText>
              </w:r>
              <w:r w:rsidR="00136B17" w:rsidDel="00FF67EC">
                <w:rPr>
                  <w:sz w:val="28"/>
                  <w:szCs w:val="28"/>
                  <w:lang w:val="ru-RU"/>
                </w:rPr>
                <w:delText>8</w:delText>
              </w:r>
              <w:r w:rsidRPr="00AB28BE" w:rsidDel="00FF67EC">
                <w:rPr>
                  <w:sz w:val="28"/>
                  <w:szCs w:val="28"/>
                </w:rPr>
                <w:delText xml:space="preserve"> годы</w:delText>
              </w:r>
            </w:del>
          </w:p>
          <w:p w:rsidR="001005A6" w:rsidRPr="00AB28BE" w:rsidDel="00FF67EC" w:rsidRDefault="001005A6" w:rsidP="00FF67EC">
            <w:pPr>
              <w:pStyle w:val="aa"/>
              <w:ind w:left="67" w:firstLine="9072"/>
              <w:jc w:val="both"/>
              <w:rPr>
                <w:del w:id="1639" w:author="Ирина Васильевна" w:date="2025-11-14T15:30:00Z"/>
                <w:sz w:val="28"/>
                <w:szCs w:val="28"/>
              </w:rPr>
              <w:pPrChange w:id="1640" w:author="Ирина Васильевна" w:date="2025-11-14T15:30:00Z">
                <w:pPr>
                  <w:pStyle w:val="aa"/>
                  <w:ind w:left="67"/>
                  <w:jc w:val="both"/>
                </w:pPr>
              </w:pPrChange>
            </w:pPr>
          </w:p>
        </w:tc>
      </w:tr>
      <w:tr w:rsidR="001005A6" w:rsidRPr="00C030AA" w:rsidDel="00FF67EC" w:rsidTr="001005A6">
        <w:trPr>
          <w:trHeight w:val="800"/>
          <w:del w:id="1641" w:author="Ирина Васильевна" w:date="2025-11-14T15:30:00Z"/>
        </w:trPr>
        <w:tc>
          <w:tcPr>
            <w:tcW w:w="3545" w:type="dxa"/>
          </w:tcPr>
          <w:p w:rsidR="001005A6" w:rsidRPr="001005A6" w:rsidDel="00FF67EC" w:rsidRDefault="001005A6" w:rsidP="00FF67EC">
            <w:pPr>
              <w:pStyle w:val="aa"/>
              <w:ind w:left="67" w:firstLine="9072"/>
              <w:contextualSpacing/>
              <w:rPr>
                <w:del w:id="1642" w:author="Ирина Васильевна" w:date="2025-11-14T15:30:00Z"/>
                <w:sz w:val="28"/>
                <w:szCs w:val="28"/>
                <w:highlight w:val="yellow"/>
                <w:lang w:val="ru-RU"/>
              </w:rPr>
              <w:pPrChange w:id="1643" w:author="Ирина Васильевна" w:date="2025-11-14T15:30:00Z">
                <w:pPr>
                  <w:pStyle w:val="aa"/>
                  <w:ind w:left="67"/>
                  <w:contextualSpacing/>
                </w:pPr>
              </w:pPrChange>
            </w:pPr>
            <w:del w:id="1644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Информация по ресурсному обеспечения подпрограммы      </w:delText>
              </w:r>
            </w:del>
          </w:p>
        </w:tc>
        <w:tc>
          <w:tcPr>
            <w:tcW w:w="5811" w:type="dxa"/>
          </w:tcPr>
          <w:p w:rsidR="001005A6" w:rsidRPr="001005A6" w:rsidDel="00FF67EC" w:rsidRDefault="001005A6" w:rsidP="00FF67EC">
            <w:pPr>
              <w:ind w:right="140" w:firstLine="9072"/>
              <w:contextualSpacing/>
              <w:jc w:val="both"/>
              <w:rPr>
                <w:del w:id="1645" w:author="Ирина Васильевна" w:date="2025-11-14T15:30:00Z"/>
                <w:sz w:val="28"/>
                <w:szCs w:val="28"/>
                <w:lang w:val="ru-RU"/>
              </w:rPr>
              <w:pPrChange w:id="1646" w:author="Ирина Васильевна" w:date="2025-11-14T15:30:00Z">
                <w:pPr>
                  <w:ind w:right="140"/>
                  <w:contextualSpacing/>
                  <w:jc w:val="both"/>
                </w:pPr>
              </w:pPrChange>
            </w:pPr>
            <w:del w:id="1647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объем бюджетных ассигнований на реализацию мероприятий подпрограммы составляет всего 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 xml:space="preserve">98 173,3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рублей, из них по годам: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648" w:author="Ирина Васильевна" w:date="2025-11-14T15:30:00Z"/>
                <w:sz w:val="28"/>
                <w:szCs w:val="28"/>
                <w:lang w:val="ru-RU"/>
              </w:rPr>
              <w:pPrChange w:id="1649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650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в 2026 году всего 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>34 483,1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тыс. рублей, в том числе: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651" w:author="Ирина Васильевна" w:date="2025-11-14T15:30:00Z"/>
                <w:sz w:val="28"/>
                <w:szCs w:val="28"/>
                <w:lang w:val="ru-RU"/>
              </w:rPr>
              <w:pPrChange w:id="1652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653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средства бюджета</w:delText>
              </w:r>
              <w:r w:rsidR="00D36D43" w:rsidDel="00FF67EC">
                <w:rPr>
                  <w:sz w:val="28"/>
                  <w:szCs w:val="28"/>
                  <w:lang w:val="ru-RU"/>
                </w:rPr>
                <w:delText xml:space="preserve"> округа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 xml:space="preserve"> 34 483,1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тыс. рублей; </w:delText>
              </w:r>
            </w:del>
          </w:p>
          <w:p w:rsidR="001005A6" w:rsidRPr="001005A6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654" w:author="Ирина Васильевна" w:date="2025-11-14T15:30:00Z"/>
                <w:sz w:val="28"/>
                <w:szCs w:val="28"/>
                <w:lang w:val="ru-RU"/>
              </w:rPr>
              <w:pPrChange w:id="1655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656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 xml:space="preserve">в 2027 году всего 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 xml:space="preserve">32 845,1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рублей, в том числе:</w:delText>
              </w:r>
            </w:del>
          </w:p>
          <w:p w:rsidR="00FF41C8" w:rsidDel="00FF67EC" w:rsidRDefault="001005A6" w:rsidP="00FF67EC">
            <w:pPr>
              <w:pStyle w:val="aa"/>
              <w:ind w:firstLine="9072"/>
              <w:contextualSpacing/>
              <w:jc w:val="both"/>
              <w:rPr>
                <w:del w:id="1657" w:author="Ирина Васильевна" w:date="2025-11-14T15:30:00Z"/>
                <w:sz w:val="28"/>
                <w:szCs w:val="28"/>
                <w:lang w:val="ru-RU"/>
              </w:rPr>
              <w:pPrChange w:id="1658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659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средства бюджета</w:delText>
              </w:r>
              <w:r w:rsidR="00D36D43" w:rsidDel="00FF67EC">
                <w:rPr>
                  <w:sz w:val="28"/>
                  <w:szCs w:val="28"/>
                  <w:lang w:val="ru-RU"/>
                </w:rPr>
                <w:delText xml:space="preserve"> округа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 xml:space="preserve">32 845,1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</w:delText>
              </w:r>
              <w:r w:rsidR="00FF41C8" w:rsidDel="00FF67EC">
                <w:rPr>
                  <w:sz w:val="28"/>
                  <w:szCs w:val="28"/>
                  <w:lang w:val="ru-RU"/>
                </w:rPr>
                <w:delText>;</w:delText>
              </w:r>
              <w:r w:rsidR="00FF41C8"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</w:del>
          </w:p>
          <w:p w:rsidR="00FF41C8" w:rsidRPr="001005A6" w:rsidDel="00FF67EC" w:rsidRDefault="00FF41C8" w:rsidP="00FF67EC">
            <w:pPr>
              <w:pStyle w:val="aa"/>
              <w:ind w:firstLine="9072"/>
              <w:contextualSpacing/>
              <w:jc w:val="both"/>
              <w:rPr>
                <w:del w:id="1660" w:author="Ирина Васильевна" w:date="2025-11-14T15:30:00Z"/>
                <w:sz w:val="28"/>
                <w:szCs w:val="28"/>
                <w:lang w:val="ru-RU"/>
              </w:rPr>
              <w:pPrChange w:id="1661" w:author="Ирина Васильевна" w:date="2025-11-14T15:30:00Z">
                <w:pPr>
                  <w:pStyle w:val="aa"/>
                  <w:contextualSpacing/>
                  <w:jc w:val="both"/>
                </w:pPr>
              </w:pPrChange>
            </w:pPr>
            <w:del w:id="1662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в 202</w:delText>
              </w:r>
              <w:r w:rsidDel="00FF67EC">
                <w:rPr>
                  <w:sz w:val="28"/>
                  <w:szCs w:val="28"/>
                  <w:lang w:val="ru-RU"/>
                </w:rPr>
                <w:delText>8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году всего </w:delText>
              </w:r>
              <w:r w:rsidDel="00FF67EC">
                <w:rPr>
                  <w:sz w:val="28"/>
                  <w:szCs w:val="28"/>
                  <w:lang w:val="ru-RU"/>
                </w:rPr>
                <w:delText xml:space="preserve">30 845,1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рублей, в том числе:</w:delText>
              </w:r>
            </w:del>
          </w:p>
          <w:p w:rsidR="00280CA4" w:rsidDel="00FF67EC" w:rsidRDefault="00FF41C8" w:rsidP="00FF67EC">
            <w:pPr>
              <w:pStyle w:val="aa"/>
              <w:ind w:left="67" w:firstLine="9072"/>
              <w:contextualSpacing/>
              <w:jc w:val="both"/>
              <w:rPr>
                <w:del w:id="1663" w:author="Ирина Васильевна" w:date="2025-11-14T15:30:00Z"/>
                <w:sz w:val="28"/>
                <w:szCs w:val="28"/>
                <w:highlight w:val="yellow"/>
                <w:lang w:val="ru-RU"/>
              </w:rPr>
              <w:pPrChange w:id="1664" w:author="Ирина Васильевна" w:date="2025-11-14T15:30:00Z">
                <w:pPr>
                  <w:pStyle w:val="aa"/>
                  <w:ind w:left="67"/>
                  <w:contextualSpacing/>
                  <w:jc w:val="both"/>
                </w:pPr>
              </w:pPrChange>
            </w:pPr>
            <w:del w:id="1665" w:author="Ирина Васильевна" w:date="2025-11-14T15:30:00Z">
              <w:r w:rsidRPr="001005A6" w:rsidDel="00FF67EC">
                <w:rPr>
                  <w:sz w:val="28"/>
                  <w:szCs w:val="28"/>
                  <w:lang w:val="ru-RU"/>
                </w:rPr>
                <w:delText>средства бюджета</w:delText>
              </w:r>
              <w:r w:rsidR="00D36D43" w:rsidDel="00FF67EC">
                <w:rPr>
                  <w:sz w:val="28"/>
                  <w:szCs w:val="28"/>
                  <w:lang w:val="ru-RU"/>
                </w:rPr>
                <w:delText xml:space="preserve"> округа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 xml:space="preserve"> </w:delText>
              </w:r>
              <w:r w:rsidDel="00FF67EC">
                <w:rPr>
                  <w:sz w:val="28"/>
                  <w:szCs w:val="28"/>
                  <w:lang w:val="ru-RU"/>
                </w:rPr>
                <w:delText xml:space="preserve">30 845,1 </w:delText>
              </w:r>
              <w:r w:rsidRPr="001005A6" w:rsidDel="00FF67EC">
                <w:rPr>
                  <w:sz w:val="28"/>
                  <w:szCs w:val="28"/>
                  <w:lang w:val="ru-RU"/>
                </w:rPr>
                <w:delText>тыс. рублей</w:delText>
              </w:r>
              <w:r w:rsidR="001005A6" w:rsidRPr="001005A6" w:rsidDel="00FF67EC">
                <w:rPr>
                  <w:sz w:val="28"/>
                  <w:szCs w:val="28"/>
                  <w:lang w:val="ru-RU"/>
                </w:rPr>
                <w:delText>.</w:delText>
              </w:r>
            </w:del>
          </w:p>
        </w:tc>
      </w:tr>
    </w:tbl>
    <w:p w:rsidR="001005A6" w:rsidRPr="001005A6" w:rsidDel="00FF67EC" w:rsidRDefault="001005A6" w:rsidP="00FF67EC">
      <w:pPr>
        <w:pStyle w:val="aa"/>
        <w:ind w:right="-287" w:firstLine="9072"/>
        <w:contextualSpacing/>
        <w:jc w:val="both"/>
        <w:rPr>
          <w:del w:id="1666" w:author="Ирина Васильевна" w:date="2025-11-14T15:30:00Z"/>
          <w:sz w:val="28"/>
          <w:szCs w:val="28"/>
          <w:lang w:val="ru-RU"/>
        </w:rPr>
        <w:pPrChange w:id="1667" w:author="Ирина Васильевна" w:date="2025-11-14T15:30:00Z">
          <w:pPr>
            <w:pStyle w:val="aa"/>
            <w:ind w:right="-287"/>
            <w:contextualSpacing/>
            <w:jc w:val="both"/>
          </w:pPr>
        </w:pPrChange>
      </w:pPr>
    </w:p>
    <w:p w:rsidR="001005A6" w:rsidRPr="001005A6" w:rsidDel="00FF67EC" w:rsidRDefault="001005A6" w:rsidP="00FF67EC">
      <w:pPr>
        <w:pStyle w:val="aa"/>
        <w:ind w:right="-145" w:firstLine="9072"/>
        <w:jc w:val="center"/>
        <w:rPr>
          <w:del w:id="1668" w:author="Ирина Васильевна" w:date="2025-11-14T15:30:00Z"/>
          <w:sz w:val="28"/>
          <w:szCs w:val="28"/>
          <w:lang w:val="ru-RU"/>
        </w:rPr>
        <w:pPrChange w:id="1669" w:author="Ирина Васильевна" w:date="2025-11-14T15:30:00Z">
          <w:pPr>
            <w:pStyle w:val="aa"/>
            <w:ind w:right="-145"/>
            <w:jc w:val="center"/>
          </w:pPr>
        </w:pPrChange>
      </w:pPr>
      <w:del w:id="1670" w:author="Ирина Васильевна" w:date="2025-11-14T15:30:00Z">
        <w:r w:rsidRPr="00AB28BE" w:rsidDel="00FF67EC">
          <w:rPr>
            <w:sz w:val="28"/>
            <w:szCs w:val="28"/>
          </w:rPr>
          <w:delText>II</w:delText>
        </w:r>
        <w:r w:rsidRPr="001005A6" w:rsidDel="00FF67EC">
          <w:rPr>
            <w:sz w:val="28"/>
            <w:szCs w:val="28"/>
            <w:lang w:val="ru-RU"/>
          </w:rPr>
          <w:delText>. Мероприятия подпрограммы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71" w:author="Ирина Васильевна" w:date="2025-11-14T15:30:00Z"/>
          <w:sz w:val="28"/>
          <w:szCs w:val="28"/>
          <w:lang w:val="ru-RU"/>
        </w:rPr>
        <w:pPrChange w:id="1672" w:author="Ирина Васильевна" w:date="2025-11-14T15:30:00Z">
          <w:pPr>
            <w:pStyle w:val="aa"/>
            <w:ind w:right="-145"/>
            <w:jc w:val="both"/>
          </w:pPr>
        </w:pPrChange>
      </w:pPr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73" w:author="Ирина Васильевна" w:date="2025-11-14T15:30:00Z"/>
          <w:sz w:val="28"/>
          <w:szCs w:val="28"/>
          <w:lang w:val="ru-RU"/>
        </w:rPr>
        <w:pPrChange w:id="1674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75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Система мероприятий подпрограммы включает в себя следующий перечень мероприятий: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76" w:author="Ирина Васильевна" w:date="2025-11-14T15:30:00Z"/>
          <w:sz w:val="28"/>
          <w:szCs w:val="28"/>
          <w:lang w:val="ru-RU"/>
        </w:rPr>
        <w:pPrChange w:id="1677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78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финансовое обеспечение деятельности МБУ </w:delText>
        </w:r>
        <w:r w:rsidR="00136B17" w:rsidDel="00FF67EC">
          <w:rPr>
            <w:sz w:val="28"/>
            <w:szCs w:val="28"/>
            <w:lang w:val="ru-RU"/>
          </w:rPr>
          <w:delText xml:space="preserve">ДО </w:delText>
        </w:r>
        <w:r w:rsidRPr="001005A6" w:rsidDel="00FF67EC">
          <w:rPr>
            <w:sz w:val="28"/>
            <w:szCs w:val="28"/>
            <w:lang w:val="ru-RU"/>
          </w:rPr>
          <w:delText xml:space="preserve">«Спортивная школа Лидер»» </w:delText>
        </w:r>
      </w:del>
    </w:p>
    <w:p w:rsidR="003522D5" w:rsidRPr="001005A6" w:rsidDel="00FF67EC" w:rsidRDefault="003522D5" w:rsidP="00FF67EC">
      <w:pPr>
        <w:pStyle w:val="aa"/>
        <w:ind w:firstLine="9072"/>
        <w:jc w:val="both"/>
        <w:rPr>
          <w:del w:id="1679" w:author="Ирина Васильевна" w:date="2025-11-14T15:30:00Z"/>
          <w:sz w:val="28"/>
          <w:szCs w:val="28"/>
          <w:lang w:val="ru-RU"/>
        </w:rPr>
        <w:pPrChange w:id="1680" w:author="Ирина Васильевна" w:date="2025-11-14T15:30:00Z">
          <w:pPr>
            <w:pStyle w:val="aa"/>
            <w:ind w:firstLine="709"/>
            <w:jc w:val="both"/>
          </w:pPr>
        </w:pPrChange>
      </w:pPr>
      <w:del w:id="1681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финансовое обеспечение деятельности спортивных клубов по месту жительства граждан в </w:delText>
        </w:r>
        <w:r w:rsidR="004D3AD3" w:rsidRPr="00FF41C8" w:rsidDel="00FF67EC">
          <w:rPr>
            <w:sz w:val="28"/>
            <w:szCs w:val="28"/>
            <w:lang w:val="ru-RU"/>
          </w:rPr>
          <w:delText xml:space="preserve">Абанском </w:delText>
        </w:r>
        <w:r w:rsidR="00FF41C8" w:rsidRPr="00FF41C8" w:rsidDel="00FF67EC">
          <w:rPr>
            <w:sz w:val="28"/>
            <w:szCs w:val="28"/>
            <w:lang w:val="ru-RU"/>
          </w:rPr>
          <w:delText>муниципальном округе</w:delText>
        </w:r>
        <w:r w:rsidRPr="001005A6" w:rsidDel="00FF67EC">
          <w:rPr>
            <w:sz w:val="28"/>
            <w:szCs w:val="28"/>
            <w:lang w:val="ru-RU"/>
          </w:rPr>
          <w:delText>;</w:delText>
        </w:r>
      </w:del>
    </w:p>
    <w:p w:rsidR="003522D5" w:rsidRPr="001005A6" w:rsidDel="00FF67EC" w:rsidRDefault="003522D5" w:rsidP="00FF67EC">
      <w:pPr>
        <w:pStyle w:val="aa"/>
        <w:ind w:firstLine="9072"/>
        <w:jc w:val="both"/>
        <w:rPr>
          <w:del w:id="1682" w:author="Ирина Васильевна" w:date="2025-11-14T15:30:00Z"/>
          <w:sz w:val="28"/>
          <w:szCs w:val="28"/>
          <w:lang w:val="ru-RU"/>
        </w:rPr>
        <w:pPrChange w:id="1683" w:author="Ирина Васильевна" w:date="2025-11-14T15:30:00Z">
          <w:pPr>
            <w:pStyle w:val="aa"/>
            <w:ind w:firstLine="709"/>
            <w:jc w:val="both"/>
          </w:pPr>
        </w:pPrChange>
      </w:pPr>
      <w:del w:id="1684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финансовое обеспечение выполнения нормативов ВФСК ГТО населения </w:delText>
        </w:r>
        <w:r w:rsidR="00FF41C8" w:rsidDel="00FF67EC">
          <w:rPr>
            <w:sz w:val="28"/>
            <w:szCs w:val="28"/>
            <w:lang w:val="ru-RU"/>
          </w:rPr>
          <w:delText>округа.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85" w:author="Ирина Васильевна" w:date="2025-11-14T15:30:00Z"/>
          <w:sz w:val="28"/>
          <w:szCs w:val="28"/>
          <w:lang w:val="ru-RU"/>
        </w:rPr>
        <w:pPrChange w:id="1686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87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Мероприятия подпрограммы содержат четыре раздела, мероприятия каждого из них в совокупности нацелены на решение ее задач.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88" w:author="Ирина Васильевна" w:date="2025-11-14T15:30:00Z"/>
          <w:sz w:val="28"/>
          <w:szCs w:val="28"/>
          <w:lang w:val="ru-RU"/>
        </w:rPr>
        <w:pPrChange w:id="1689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90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Задача 1: Формирование единой системы поиска, выявления и поддержки одаренных детей, повышение качества управления подготовкой спортивного резерва.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91" w:author="Ирина Васильевна" w:date="2025-11-14T15:30:00Z"/>
          <w:sz w:val="28"/>
          <w:szCs w:val="28"/>
          <w:lang w:val="ru-RU"/>
        </w:rPr>
        <w:pPrChange w:id="1692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93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94" w:author="Ирина Васильевна" w:date="2025-11-14T15:30:00Z"/>
          <w:sz w:val="28"/>
          <w:szCs w:val="28"/>
          <w:lang w:val="ru-RU"/>
        </w:rPr>
        <w:pPrChange w:id="1695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96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Задача 2: Совершенствование системы мероприятий, направленных на поиск и поддержку талантливых, одаренных детей в области спорта.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697" w:author="Ирина Васильевна" w:date="2025-11-14T15:30:00Z"/>
          <w:sz w:val="28"/>
          <w:szCs w:val="28"/>
          <w:lang w:val="ru-RU"/>
        </w:rPr>
        <w:pPrChange w:id="1698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699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 xml:space="preserve">Создание и совершенствование системы мероприятий, направленных на поиск и поддержку талантливых детей является одним из ключевых </w:delText>
        </w:r>
        <w:r w:rsidRPr="001005A6" w:rsidDel="00FF67EC">
          <w:rPr>
            <w:sz w:val="28"/>
            <w:szCs w:val="28"/>
            <w:lang w:val="ru-RU"/>
          </w:rPr>
          <w:lastRenderedPageBreak/>
          <w:delText xml:space="preserve">компонентов успеха в достижении воспитанниками учреждений дополнительного образования детей наивысших спортивных результатов. 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700" w:author="Ирина Васильевна" w:date="2025-11-14T15:30:00Z"/>
          <w:sz w:val="28"/>
          <w:szCs w:val="28"/>
          <w:lang w:val="ru-RU"/>
        </w:rPr>
        <w:pPrChange w:id="1701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702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программах.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703" w:author="Ирина Васильевна" w:date="2025-11-14T15:30:00Z"/>
          <w:sz w:val="28"/>
          <w:szCs w:val="28"/>
          <w:lang w:val="ru-RU"/>
        </w:rPr>
        <w:pPrChange w:id="1704" w:author="Ирина Васильевна" w:date="2025-11-14T15:30:00Z">
          <w:pPr>
            <w:pStyle w:val="aa"/>
            <w:ind w:right="-145" w:firstLine="709"/>
            <w:jc w:val="both"/>
          </w:pPr>
        </w:pPrChange>
      </w:pPr>
    </w:p>
    <w:p w:rsidR="001005A6" w:rsidRPr="001005A6" w:rsidDel="00FF67EC" w:rsidRDefault="001005A6" w:rsidP="00FF67EC">
      <w:pPr>
        <w:pStyle w:val="aa"/>
        <w:ind w:right="-145" w:firstLine="9072"/>
        <w:jc w:val="center"/>
        <w:rPr>
          <w:del w:id="1705" w:author="Ирина Васильевна" w:date="2025-11-14T15:30:00Z"/>
          <w:sz w:val="28"/>
          <w:szCs w:val="28"/>
          <w:lang w:val="ru-RU"/>
        </w:rPr>
        <w:pPrChange w:id="1706" w:author="Ирина Васильевна" w:date="2025-11-14T15:30:00Z">
          <w:pPr>
            <w:pStyle w:val="aa"/>
            <w:ind w:right="-145"/>
            <w:jc w:val="center"/>
          </w:pPr>
        </w:pPrChange>
      </w:pPr>
      <w:del w:id="1707" w:author="Ирина Васильевна" w:date="2025-11-14T15:30:00Z">
        <w:r w:rsidRPr="00AB28BE" w:rsidDel="00FF67EC">
          <w:rPr>
            <w:sz w:val="28"/>
            <w:szCs w:val="28"/>
          </w:rPr>
          <w:delText>III</w:delText>
        </w:r>
        <w:r w:rsidRPr="001005A6" w:rsidDel="00FF67EC">
          <w:rPr>
            <w:sz w:val="28"/>
            <w:szCs w:val="28"/>
            <w:lang w:val="ru-RU"/>
          </w:rPr>
          <w:delText>. Механизм реализации подпрограммы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708" w:author="Ирина Васильевна" w:date="2025-11-14T15:30:00Z"/>
          <w:sz w:val="28"/>
          <w:szCs w:val="28"/>
          <w:lang w:val="ru-RU"/>
        </w:rPr>
        <w:pPrChange w:id="1709" w:author="Ирина Васильевна" w:date="2025-11-14T15:30:00Z">
          <w:pPr>
            <w:pStyle w:val="aa"/>
            <w:ind w:right="-145"/>
            <w:jc w:val="both"/>
          </w:pPr>
        </w:pPrChange>
      </w:pPr>
    </w:p>
    <w:p w:rsidR="00380CBA" w:rsidRPr="00F70CA2" w:rsidDel="00FF67EC" w:rsidRDefault="00380CBA" w:rsidP="00FF67EC">
      <w:pPr>
        <w:pStyle w:val="aa"/>
        <w:ind w:firstLine="9072"/>
        <w:jc w:val="both"/>
        <w:rPr>
          <w:del w:id="1710" w:author="Ирина Васильевна" w:date="2025-11-14T15:30:00Z"/>
          <w:sz w:val="28"/>
          <w:szCs w:val="28"/>
          <w:lang w:val="ru-RU"/>
        </w:rPr>
        <w:pPrChange w:id="1711" w:author="Ирина Васильевна" w:date="2025-11-14T15:30:00Z">
          <w:pPr>
            <w:pStyle w:val="aa"/>
            <w:ind w:firstLine="709"/>
            <w:jc w:val="both"/>
          </w:pPr>
        </w:pPrChange>
      </w:pPr>
      <w:del w:id="1712" w:author="Ирина Васильевна" w:date="2025-11-14T15:30:00Z">
        <w:r w:rsidDel="00FF67EC">
          <w:rPr>
            <w:sz w:val="28"/>
            <w:szCs w:val="28"/>
            <w:lang w:val="ru-RU"/>
          </w:rPr>
          <w:delText xml:space="preserve">3.1. </w:delText>
        </w:r>
        <w:r w:rsidRPr="00F70CA2" w:rsidDel="00FF67EC">
          <w:rPr>
            <w:sz w:val="28"/>
            <w:szCs w:val="28"/>
            <w:lang w:val="ru-RU"/>
          </w:rPr>
          <w:delText xml:space="preserve">Комплекс мер, осуществляемый </w:delText>
        </w:r>
        <w:r w:rsidDel="00FF67EC">
          <w:rPr>
            <w:sz w:val="28"/>
            <w:szCs w:val="28"/>
            <w:lang w:val="ru-RU"/>
          </w:rPr>
          <w:delText>Отделом культуры, по делам молодежи и спорта администрации</w:delText>
        </w:r>
        <w:r w:rsidRPr="00F70CA2" w:rsidDel="00FF67EC">
          <w:rPr>
            <w:sz w:val="28"/>
            <w:szCs w:val="28"/>
            <w:lang w:val="ru-RU"/>
          </w:rPr>
          <w:delText xml:space="preserve"> Абанского района в рамках реализации организационных, экономических, правовых механизмов, заключается в проведении муниципальной политики в </w:delText>
        </w:r>
        <w:r w:rsidDel="00FF67EC">
          <w:rPr>
            <w:sz w:val="28"/>
            <w:szCs w:val="28"/>
            <w:lang w:val="ru-RU"/>
          </w:rPr>
          <w:delText>развития физической культуры и спорта</w:delText>
        </w:r>
        <w:r w:rsidRPr="00F70CA2" w:rsidDel="00FF67EC">
          <w:rPr>
            <w:sz w:val="28"/>
            <w:szCs w:val="28"/>
            <w:lang w:val="ru-RU"/>
          </w:rPr>
          <w:delText>.</w:delText>
        </w:r>
      </w:del>
    </w:p>
    <w:p w:rsidR="00380CBA" w:rsidRPr="00F70CA2" w:rsidDel="00FF67EC" w:rsidRDefault="00380CBA" w:rsidP="00FF67EC">
      <w:pPr>
        <w:pStyle w:val="aa"/>
        <w:numPr>
          <w:ilvl w:val="1"/>
          <w:numId w:val="17"/>
        </w:numPr>
        <w:ind w:left="0" w:firstLine="9072"/>
        <w:jc w:val="both"/>
        <w:rPr>
          <w:del w:id="1713" w:author="Ирина Васильевна" w:date="2025-11-14T15:30:00Z"/>
          <w:sz w:val="28"/>
          <w:szCs w:val="28"/>
          <w:lang w:val="ru-RU"/>
        </w:rPr>
        <w:pPrChange w:id="1714" w:author="Ирина Васильевна" w:date="2025-11-14T15:30:00Z">
          <w:pPr>
            <w:pStyle w:val="aa"/>
            <w:numPr>
              <w:ilvl w:val="1"/>
              <w:numId w:val="17"/>
            </w:numPr>
            <w:ind w:firstLine="709"/>
            <w:jc w:val="both"/>
          </w:pPr>
        </w:pPrChange>
      </w:pPr>
      <w:del w:id="1715" w:author="Ирина Васильевна" w:date="2025-11-14T15:30:00Z">
        <w:r w:rsidDel="00FF67EC">
          <w:rPr>
            <w:sz w:val="28"/>
            <w:szCs w:val="28"/>
            <w:lang w:val="ru-RU"/>
          </w:rPr>
          <w:delText>Главным</w:delText>
        </w:r>
        <w:r w:rsidRPr="00F70CA2" w:rsidDel="00FF67EC">
          <w:rPr>
            <w:sz w:val="28"/>
            <w:szCs w:val="28"/>
            <w:lang w:val="ru-RU"/>
          </w:rPr>
          <w:delText xml:space="preserve"> распоряд</w:delText>
        </w:r>
        <w:r w:rsidDel="00FF67EC">
          <w:rPr>
            <w:sz w:val="28"/>
            <w:szCs w:val="28"/>
            <w:lang w:val="ru-RU"/>
          </w:rPr>
          <w:delText>ителем</w:delText>
        </w:r>
        <w:r w:rsidRPr="00F70CA2" w:rsidDel="00FF67EC">
          <w:rPr>
            <w:sz w:val="28"/>
            <w:szCs w:val="28"/>
            <w:lang w:val="ru-RU"/>
          </w:rPr>
          <w:delText xml:space="preserve"> бюджетных средс</w:delText>
        </w:r>
        <w:r w:rsidDel="00FF67EC">
          <w:rPr>
            <w:sz w:val="28"/>
            <w:szCs w:val="28"/>
            <w:lang w:val="ru-RU"/>
          </w:rPr>
          <w:delText>тв являе</w:delText>
        </w:r>
        <w:r w:rsidRPr="00F70CA2" w:rsidDel="00FF67EC">
          <w:rPr>
            <w:sz w:val="28"/>
            <w:szCs w:val="28"/>
            <w:lang w:val="ru-RU"/>
          </w:rPr>
          <w:delText xml:space="preserve">тся </w:delText>
        </w:r>
        <w:r w:rsidDel="00FF67EC">
          <w:rPr>
            <w:sz w:val="28"/>
            <w:szCs w:val="28"/>
            <w:lang w:val="ru-RU"/>
          </w:rPr>
          <w:delText>Отдел культуры, по делам молодежи и спорта администрации</w:delText>
        </w:r>
        <w:r w:rsidRPr="00F70CA2" w:rsidDel="00FF67EC">
          <w:rPr>
            <w:sz w:val="28"/>
            <w:szCs w:val="28"/>
            <w:lang w:val="ru-RU"/>
          </w:rPr>
          <w:delText xml:space="preserve"> Абанского района.</w:delText>
        </w:r>
      </w:del>
    </w:p>
    <w:p w:rsidR="00380CBA" w:rsidRPr="00F70CA2" w:rsidDel="00FF67EC" w:rsidRDefault="00380CBA" w:rsidP="00FF67EC">
      <w:pPr>
        <w:pStyle w:val="aa"/>
        <w:numPr>
          <w:ilvl w:val="1"/>
          <w:numId w:val="17"/>
        </w:numPr>
        <w:ind w:left="0" w:firstLine="9072"/>
        <w:jc w:val="both"/>
        <w:rPr>
          <w:del w:id="1716" w:author="Ирина Васильевна" w:date="2025-11-14T15:30:00Z"/>
          <w:sz w:val="28"/>
          <w:szCs w:val="28"/>
          <w:lang w:val="ru-RU"/>
        </w:rPr>
        <w:pPrChange w:id="1717" w:author="Ирина Васильевна" w:date="2025-11-14T15:30:00Z">
          <w:pPr>
            <w:pStyle w:val="aa"/>
            <w:numPr>
              <w:ilvl w:val="1"/>
              <w:numId w:val="17"/>
            </w:numPr>
            <w:ind w:firstLine="709"/>
            <w:jc w:val="both"/>
          </w:pPr>
        </w:pPrChange>
      </w:pPr>
      <w:del w:id="1718" w:author="Ирина Васильевна" w:date="2025-11-14T15:30:00Z">
        <w:r w:rsidRPr="00F70CA2" w:rsidDel="00FF67EC">
          <w:rPr>
            <w:sz w:val="28"/>
            <w:szCs w:val="28"/>
            <w:lang w:val="ru-RU"/>
          </w:rPr>
          <w:delText xml:space="preserve">В рамках подпрограммы реализуется </w:delText>
        </w:r>
        <w:r w:rsidDel="00FF67EC">
          <w:rPr>
            <w:sz w:val="28"/>
            <w:szCs w:val="28"/>
            <w:lang w:val="ru-RU"/>
          </w:rPr>
          <w:delText>одно мероприятие</w:delText>
        </w:r>
        <w:r w:rsidRPr="00F70CA2" w:rsidDel="00FF67EC">
          <w:rPr>
            <w:sz w:val="28"/>
            <w:szCs w:val="28"/>
            <w:lang w:val="ru-RU"/>
          </w:rPr>
          <w:delText>.</w:delText>
        </w:r>
      </w:del>
    </w:p>
    <w:p w:rsidR="00380CBA" w:rsidRPr="00F70CA2" w:rsidDel="00FF67EC" w:rsidRDefault="00380CBA" w:rsidP="00FF67EC">
      <w:pPr>
        <w:pStyle w:val="aa"/>
        <w:numPr>
          <w:ilvl w:val="2"/>
          <w:numId w:val="17"/>
        </w:numPr>
        <w:ind w:left="0" w:firstLine="9072"/>
        <w:jc w:val="both"/>
        <w:rPr>
          <w:del w:id="1719" w:author="Ирина Васильевна" w:date="2025-11-14T15:30:00Z"/>
          <w:sz w:val="28"/>
          <w:szCs w:val="28"/>
          <w:lang w:val="ru-RU" w:eastAsia="ru-RU"/>
        </w:rPr>
        <w:pPrChange w:id="1720" w:author="Ирина Васильевна" w:date="2025-11-14T15:30:00Z">
          <w:pPr>
            <w:pStyle w:val="aa"/>
            <w:numPr>
              <w:ilvl w:val="2"/>
              <w:numId w:val="17"/>
            </w:numPr>
            <w:ind w:firstLine="709"/>
            <w:jc w:val="both"/>
          </w:pPr>
        </w:pPrChange>
      </w:pPr>
      <w:del w:id="1721" w:author="Ирина Васильевна" w:date="2025-11-14T15:30:00Z">
        <w:r w:rsidRPr="00F70CA2" w:rsidDel="00FF67EC">
          <w:rPr>
            <w:sz w:val="28"/>
            <w:szCs w:val="28"/>
            <w:lang w:val="ru-RU" w:eastAsia="ru-RU"/>
          </w:rPr>
          <w:delText xml:space="preserve">В рамках реализации </w:delText>
        </w:r>
        <w:r w:rsidRPr="00EC5914" w:rsidDel="00FF67EC">
          <w:rPr>
            <w:sz w:val="28"/>
            <w:szCs w:val="28"/>
            <w:lang w:val="ru-RU" w:eastAsia="ru-RU"/>
          </w:rPr>
          <w:delText>мероприяти</w:delText>
        </w:r>
        <w:r w:rsidR="00EC5914" w:rsidRPr="00EC5914" w:rsidDel="00FF67EC">
          <w:rPr>
            <w:sz w:val="28"/>
            <w:szCs w:val="28"/>
            <w:lang w:val="ru-RU" w:eastAsia="ru-RU"/>
          </w:rPr>
          <w:delText>й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перечня мероприятий подпрограммы предусмотрено финансирование расходов на </w:delText>
        </w:r>
        <w:r w:rsidDel="00FF67EC">
          <w:rPr>
            <w:sz w:val="28"/>
            <w:szCs w:val="28"/>
            <w:lang w:val="ru-RU" w:eastAsia="ru-RU"/>
          </w:rPr>
          <w:delText>о</w:delText>
        </w:r>
        <w:r w:rsidRPr="00380CBA" w:rsidDel="00FF67EC">
          <w:rPr>
            <w:sz w:val="28"/>
            <w:szCs w:val="28"/>
            <w:lang w:val="ru-RU"/>
          </w:rPr>
          <w:delText>беспечение деятельности (оказания услуг) подведомственных учреждений МБУ ДО СШ «Лидер»</w:delText>
        </w:r>
        <w:r w:rsidDel="00FF67EC">
          <w:rPr>
            <w:sz w:val="28"/>
            <w:szCs w:val="28"/>
            <w:lang w:val="ru-RU"/>
          </w:rPr>
          <w:delText xml:space="preserve"> путем предоставления субсидии на финансовое обеспечение выполнения муниципального задания</w:delText>
        </w:r>
        <w:r w:rsidRPr="00F70CA2" w:rsidDel="00FF67EC">
          <w:rPr>
            <w:sz w:val="28"/>
            <w:szCs w:val="28"/>
            <w:lang w:val="ru-RU" w:eastAsia="ru-RU"/>
          </w:rPr>
          <w:delText>.</w:delText>
        </w:r>
      </w:del>
    </w:p>
    <w:p w:rsidR="00892BA4" w:rsidRPr="001005A6" w:rsidDel="00FF67EC" w:rsidRDefault="00380CBA" w:rsidP="00FF67EC">
      <w:pPr>
        <w:pStyle w:val="aa"/>
        <w:ind w:right="-145" w:firstLine="9072"/>
        <w:jc w:val="both"/>
        <w:rPr>
          <w:del w:id="1722" w:author="Ирина Васильевна" w:date="2025-11-14T15:30:00Z"/>
          <w:sz w:val="28"/>
          <w:szCs w:val="28"/>
          <w:lang w:val="ru-RU"/>
        </w:rPr>
        <w:pPrChange w:id="1723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724" w:author="Ирина Васильевна" w:date="2025-11-14T15:30:00Z">
        <w:r w:rsidRPr="00F70CA2" w:rsidDel="00FF67EC">
          <w:rPr>
            <w:sz w:val="28"/>
            <w:szCs w:val="28"/>
            <w:lang w:val="ru-RU" w:eastAsia="ru-RU"/>
          </w:rPr>
          <w:delText xml:space="preserve">Финансирование расходов </w:delText>
        </w:r>
        <w:r w:rsidDel="00FF67EC">
          <w:rPr>
            <w:sz w:val="28"/>
            <w:szCs w:val="28"/>
            <w:lang w:val="ru-RU" w:eastAsia="ru-RU"/>
          </w:rPr>
          <w:delText>на о</w:delText>
        </w:r>
        <w:r w:rsidRPr="00380CBA" w:rsidDel="00FF67EC">
          <w:rPr>
            <w:sz w:val="28"/>
            <w:szCs w:val="28"/>
            <w:lang w:val="ru-RU"/>
          </w:rPr>
          <w:delText>беспечение деятельности (оказания услуг) подведомственных учреждений МБУ ДО СШ «Лидер»</w:delText>
        </w:r>
        <w:r w:rsidDel="00FF67EC">
          <w:rPr>
            <w:sz w:val="28"/>
            <w:szCs w:val="28"/>
            <w:lang w:val="ru-RU"/>
          </w:rPr>
          <w:delText xml:space="preserve"> </w:delText>
        </w:r>
        <w:r w:rsidRPr="00F70CA2" w:rsidDel="00FF67EC">
          <w:rPr>
            <w:sz w:val="28"/>
            <w:szCs w:val="28"/>
            <w:lang w:val="ru-RU" w:eastAsia="ru-RU"/>
          </w:rPr>
          <w:delText>осуществляется в соответствии с</w:delText>
        </w:r>
        <w:r w:rsidDel="00FF67EC">
          <w:rPr>
            <w:sz w:val="28"/>
            <w:szCs w:val="28"/>
            <w:lang w:val="ru-RU" w:eastAsia="ru-RU"/>
          </w:rPr>
          <w:delText xml:space="preserve"> </w:delText>
        </w:r>
        <w:r w:rsidR="00EC5914" w:rsidDel="00FF67EC">
          <w:rPr>
            <w:sz w:val="28"/>
            <w:szCs w:val="28"/>
            <w:lang w:val="ru-RU" w:eastAsia="ru-RU"/>
          </w:rPr>
          <w:delText xml:space="preserve">приказом отдела культуры, по делам молодежи и спорта </w:delText>
        </w:r>
        <w:r w:rsidRPr="00F70CA2" w:rsidDel="00FF67EC">
          <w:rPr>
            <w:sz w:val="28"/>
            <w:szCs w:val="28"/>
            <w:lang w:val="ru-RU" w:eastAsia="ru-RU"/>
          </w:rPr>
          <w:delText>администрации Абанского района</w:delText>
        </w:r>
        <w:r w:rsidR="00EC5914" w:rsidDel="00FF67EC">
          <w:rPr>
            <w:sz w:val="28"/>
            <w:szCs w:val="28"/>
            <w:lang w:val="ru-RU" w:eastAsia="ru-RU"/>
          </w:rPr>
          <w:delText>.</w:delText>
        </w:r>
        <w:r w:rsidRPr="00F70CA2" w:rsidDel="00FF67EC">
          <w:rPr>
            <w:sz w:val="28"/>
            <w:szCs w:val="28"/>
            <w:lang w:val="ru-RU" w:eastAsia="ru-RU"/>
          </w:rPr>
          <w:delText xml:space="preserve"> </w:delText>
        </w:r>
        <w:r w:rsidR="001005A6" w:rsidRPr="001005A6" w:rsidDel="00FF67EC">
          <w:rPr>
            <w:color w:val="000000"/>
            <w:sz w:val="28"/>
            <w:szCs w:val="28"/>
            <w:lang w:val="ru-RU"/>
          </w:rPr>
          <w:delText xml:space="preserve">Реализация мероприятия задачи 1 подпрограммы осуществляется </w:delText>
        </w:r>
        <w:r w:rsidR="001005A6" w:rsidRPr="001005A6" w:rsidDel="00FF67EC">
          <w:rPr>
            <w:sz w:val="28"/>
            <w:szCs w:val="28"/>
            <w:lang w:val="ru-RU"/>
          </w:rPr>
          <w:delText xml:space="preserve">путем предоставления субсидий </w:delText>
        </w:r>
        <w:r w:rsidR="00892BA4" w:rsidRPr="001005A6" w:rsidDel="00FF67EC">
          <w:rPr>
            <w:sz w:val="28"/>
            <w:szCs w:val="28"/>
            <w:lang w:val="ru-RU"/>
          </w:rPr>
          <w:delText xml:space="preserve">МБУ </w:delText>
        </w:r>
        <w:r w:rsidR="00892BA4" w:rsidDel="00FF67EC">
          <w:rPr>
            <w:sz w:val="28"/>
            <w:szCs w:val="28"/>
            <w:lang w:val="ru-RU"/>
          </w:rPr>
          <w:delText xml:space="preserve">ДО «Спортивная школа </w:delText>
        </w:r>
        <w:r w:rsidR="007C17AD" w:rsidDel="00FF67EC">
          <w:rPr>
            <w:sz w:val="28"/>
            <w:szCs w:val="28"/>
            <w:lang w:val="ru-RU"/>
          </w:rPr>
          <w:delText>«</w:delText>
        </w:r>
        <w:r w:rsidR="00892BA4" w:rsidDel="00FF67EC">
          <w:rPr>
            <w:sz w:val="28"/>
            <w:szCs w:val="28"/>
            <w:lang w:val="ru-RU"/>
          </w:rPr>
          <w:delText>Лидер»»:</w:delText>
        </w:r>
      </w:del>
    </w:p>
    <w:p w:rsidR="006C5D62" w:rsidDel="00FF67EC" w:rsidRDefault="001005A6" w:rsidP="00FF67EC">
      <w:pPr>
        <w:pStyle w:val="aa"/>
        <w:ind w:right="-145" w:firstLine="9072"/>
        <w:jc w:val="both"/>
        <w:rPr>
          <w:del w:id="1725" w:author="Ирина Васильевна" w:date="2025-11-14T15:30:00Z"/>
          <w:sz w:val="28"/>
          <w:szCs w:val="28"/>
          <w:lang w:val="ru-RU"/>
        </w:rPr>
        <w:pPrChange w:id="1726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727" w:author="Ирина Васильевна" w:date="2025-11-14T15:30:00Z">
        <w:r w:rsidRPr="001005A6" w:rsidDel="00FF67EC">
          <w:rPr>
            <w:color w:val="000000"/>
            <w:sz w:val="28"/>
            <w:szCs w:val="28"/>
            <w:lang w:val="ru-RU"/>
          </w:rPr>
          <w:delText xml:space="preserve">на финансовое обеспечение выполнения им муниципального задания на основании соглашения, заключенного между указанным учреждением и </w:delText>
        </w:r>
        <w:r w:rsidRPr="001005A6" w:rsidDel="00FF67EC">
          <w:rPr>
            <w:sz w:val="28"/>
            <w:szCs w:val="28"/>
            <w:lang w:val="ru-RU"/>
          </w:rPr>
          <w:delText>отделом культуры, по делам молодёжи и спорта администрации Абанского района</w:delText>
        </w:r>
        <w:r w:rsidR="006C5D62" w:rsidDel="00FF67EC">
          <w:rPr>
            <w:sz w:val="28"/>
            <w:szCs w:val="28"/>
            <w:lang w:val="ru-RU"/>
          </w:rPr>
          <w:delText>, в том числе:</w:delText>
        </w:r>
      </w:del>
    </w:p>
    <w:p w:rsidR="006C5D62" w:rsidRPr="001005A6" w:rsidDel="00FF67EC" w:rsidRDefault="006C5D62" w:rsidP="00FF67EC">
      <w:pPr>
        <w:pStyle w:val="aa"/>
        <w:ind w:firstLine="9072"/>
        <w:jc w:val="both"/>
        <w:rPr>
          <w:del w:id="1728" w:author="Ирина Васильевна" w:date="2025-11-14T15:30:00Z"/>
          <w:sz w:val="28"/>
          <w:szCs w:val="28"/>
          <w:lang w:val="ru-RU"/>
        </w:rPr>
        <w:pPrChange w:id="1729" w:author="Ирина Васильевна" w:date="2025-11-14T15:30:00Z">
          <w:pPr>
            <w:pStyle w:val="aa"/>
            <w:ind w:firstLine="709"/>
            <w:jc w:val="both"/>
          </w:pPr>
        </w:pPrChange>
      </w:pPr>
      <w:del w:id="1730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предоставление социальных выплат инструкторам по физической культуре и спорту спортивных клубов по месту жительства;</w:delText>
        </w:r>
      </w:del>
    </w:p>
    <w:p w:rsidR="001005A6" w:rsidRPr="001005A6" w:rsidDel="00FF67EC" w:rsidRDefault="006C5D62" w:rsidP="00FF67EC">
      <w:pPr>
        <w:pStyle w:val="aa"/>
        <w:ind w:firstLine="9072"/>
        <w:jc w:val="both"/>
        <w:rPr>
          <w:del w:id="1731" w:author="Ирина Васильевна" w:date="2025-11-14T15:30:00Z"/>
          <w:sz w:val="28"/>
          <w:szCs w:val="28"/>
          <w:lang w:val="ru-RU"/>
        </w:rPr>
        <w:pPrChange w:id="1732" w:author="Ирина Васильевна" w:date="2025-11-14T15:30:00Z">
          <w:pPr>
            <w:pStyle w:val="aa"/>
            <w:ind w:firstLine="709"/>
            <w:jc w:val="both"/>
          </w:pPr>
        </w:pPrChange>
      </w:pPr>
      <w:del w:id="1733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информационная поддержка и пропаганда спортивных клубов по месту жительства.</w:delText>
        </w:r>
        <w:r w:rsidR="001005A6" w:rsidRPr="001005A6" w:rsidDel="00FF67EC">
          <w:rPr>
            <w:color w:val="000000"/>
            <w:sz w:val="28"/>
            <w:szCs w:val="28"/>
            <w:lang w:val="ru-RU"/>
          </w:rPr>
          <w:delText xml:space="preserve"> </w:delText>
        </w:r>
      </w:del>
    </w:p>
    <w:p w:rsidR="00441AAF" w:rsidRPr="001005A6" w:rsidDel="00FF67EC" w:rsidRDefault="00441AAF" w:rsidP="00FF67EC">
      <w:pPr>
        <w:pStyle w:val="aa"/>
        <w:ind w:firstLine="9072"/>
        <w:jc w:val="both"/>
        <w:rPr>
          <w:del w:id="1734" w:author="Ирина Васильевна" w:date="2025-11-14T15:30:00Z"/>
          <w:sz w:val="28"/>
          <w:szCs w:val="28"/>
          <w:lang w:val="ru-RU"/>
        </w:rPr>
        <w:pPrChange w:id="1735" w:author="Ирина Васильевна" w:date="2025-11-14T15:30:00Z">
          <w:pPr>
            <w:pStyle w:val="aa"/>
            <w:ind w:firstLine="709"/>
            <w:jc w:val="both"/>
          </w:pPr>
        </w:pPrChange>
      </w:pPr>
      <w:del w:id="1736" w:author="Ирина Васильевна" w:date="2025-11-14T15:30:00Z">
        <w:r w:rsidRPr="001005A6" w:rsidDel="00FF67EC">
          <w:rPr>
            <w:color w:val="000000"/>
            <w:sz w:val="28"/>
            <w:szCs w:val="28"/>
            <w:lang w:val="ru-RU"/>
          </w:rPr>
          <w:delText xml:space="preserve">Реализация мероприятия задачи 2 подпрограммы </w:delText>
        </w:r>
        <w:r w:rsidR="00892BA4" w:rsidRPr="001005A6" w:rsidDel="00FF67EC">
          <w:rPr>
            <w:color w:val="000000"/>
            <w:sz w:val="28"/>
            <w:szCs w:val="28"/>
            <w:lang w:val="ru-RU"/>
          </w:rPr>
          <w:delText xml:space="preserve">осуществляется </w:delText>
        </w:r>
        <w:r w:rsidR="00892BA4" w:rsidRPr="001005A6" w:rsidDel="00FF67EC">
          <w:rPr>
            <w:sz w:val="28"/>
            <w:szCs w:val="28"/>
            <w:lang w:val="ru-RU"/>
          </w:rPr>
          <w:delText xml:space="preserve">путем предоставления субсидии  </w:delText>
        </w:r>
        <w:r w:rsidR="00892BA4" w:rsidRPr="001005A6" w:rsidDel="00FF67EC">
          <w:rPr>
            <w:color w:val="000000"/>
            <w:sz w:val="28"/>
            <w:szCs w:val="28"/>
            <w:lang w:val="ru-RU"/>
          </w:rPr>
          <w:delText xml:space="preserve">по соглашению, заключенному между </w:delText>
        </w:r>
        <w:r w:rsidR="00892BA4" w:rsidRPr="001005A6" w:rsidDel="00FF67EC">
          <w:rPr>
            <w:sz w:val="28"/>
            <w:szCs w:val="28"/>
            <w:lang w:val="ru-RU"/>
          </w:rPr>
          <w:delText xml:space="preserve">администрацией Абанского района и </w:delText>
        </w:r>
        <w:r w:rsidR="00892BA4" w:rsidRPr="001005A6" w:rsidDel="00FF67EC">
          <w:rPr>
            <w:color w:val="000000"/>
            <w:sz w:val="28"/>
            <w:szCs w:val="28"/>
            <w:lang w:val="ru-RU"/>
          </w:rPr>
          <w:delText>министерством спорта Красноярского края о порядке и условиях предоставления субсидии на цели</w:delText>
        </w:r>
        <w:r w:rsidR="00892BA4" w:rsidDel="00FF67EC">
          <w:rPr>
            <w:color w:val="000000"/>
            <w:sz w:val="28"/>
            <w:szCs w:val="28"/>
            <w:lang w:val="ru-RU"/>
          </w:rPr>
          <w:delText xml:space="preserve">, </w:delText>
        </w:r>
        <w:r w:rsidR="00892BA4" w:rsidRPr="001005A6" w:rsidDel="00FF67EC">
          <w:rPr>
            <w:color w:val="000000"/>
            <w:sz w:val="28"/>
            <w:szCs w:val="28"/>
            <w:lang w:val="ru-RU"/>
          </w:rPr>
          <w:delText>связанные с финансовым обеспечением выполнения</w:delText>
        </w:r>
        <w:r w:rsidR="00892BA4" w:rsidRPr="00892BA4" w:rsidDel="00FF67EC">
          <w:rPr>
            <w:color w:val="000000"/>
            <w:sz w:val="28"/>
            <w:szCs w:val="28"/>
            <w:lang w:val="ru-RU"/>
          </w:rPr>
          <w:delText xml:space="preserve"> </w:delText>
        </w:r>
        <w:r w:rsidR="00892BA4" w:rsidRPr="001005A6" w:rsidDel="00FF67EC">
          <w:rPr>
            <w:color w:val="000000"/>
            <w:sz w:val="28"/>
            <w:szCs w:val="28"/>
            <w:lang w:val="ru-RU"/>
          </w:rPr>
          <w:delText>государственного задания на оказание государственных услуг</w:delText>
        </w:r>
        <w:r w:rsidR="00892BA4" w:rsidDel="00FF67EC">
          <w:rPr>
            <w:color w:val="000000"/>
            <w:sz w:val="28"/>
            <w:szCs w:val="28"/>
            <w:lang w:val="ru-RU"/>
          </w:rPr>
          <w:delText>.</w:delText>
        </w:r>
      </w:del>
    </w:p>
    <w:p w:rsidR="001005A6" w:rsidRPr="001005A6" w:rsidDel="00FF67EC" w:rsidRDefault="00441AAF" w:rsidP="00FF67EC">
      <w:pPr>
        <w:pStyle w:val="aa"/>
        <w:ind w:right="-145" w:firstLine="9072"/>
        <w:jc w:val="both"/>
        <w:rPr>
          <w:del w:id="1737" w:author="Ирина Васильевна" w:date="2025-11-14T15:30:00Z"/>
          <w:sz w:val="28"/>
          <w:szCs w:val="28"/>
          <w:lang w:val="ru-RU"/>
        </w:rPr>
        <w:pPrChange w:id="1738" w:author="Ирина Васильевна" w:date="2025-11-14T15:30:00Z">
          <w:pPr>
            <w:pStyle w:val="aa"/>
            <w:ind w:right="-145" w:firstLine="709"/>
            <w:jc w:val="both"/>
          </w:pPr>
        </w:pPrChange>
      </w:pPr>
      <w:del w:id="1739" w:author="Ирина Васильевна" w:date="2025-11-14T15:30:00Z">
        <w:r w:rsidRPr="001005A6" w:rsidDel="00FF67EC">
          <w:rPr>
            <w:color w:val="000000"/>
            <w:sz w:val="28"/>
            <w:szCs w:val="28"/>
            <w:lang w:val="ru-RU"/>
          </w:rPr>
          <w:lastRenderedPageBreak/>
          <w:delText xml:space="preserve">Реализация мероприятий задачи 3 подпрограммы осуществляется </w:delText>
        </w:r>
        <w:r w:rsidRPr="001005A6" w:rsidDel="00FF67EC">
          <w:rPr>
            <w:sz w:val="28"/>
            <w:szCs w:val="28"/>
            <w:lang w:val="ru-RU"/>
          </w:rPr>
          <w:delText xml:space="preserve">путем предоставления субсидии </w:delText>
        </w:r>
        <w:r w:rsidRPr="001005A6" w:rsidDel="00FF67EC">
          <w:rPr>
            <w:color w:val="000000"/>
            <w:sz w:val="28"/>
            <w:szCs w:val="28"/>
            <w:lang w:val="ru-RU"/>
          </w:rPr>
          <w:delText xml:space="preserve">по соглашению, </w:delText>
        </w:r>
        <w:r w:rsidR="00460A67" w:rsidRPr="001005A6" w:rsidDel="00FF67EC">
          <w:rPr>
            <w:color w:val="000000"/>
            <w:sz w:val="28"/>
            <w:szCs w:val="28"/>
            <w:lang w:val="ru-RU"/>
          </w:rPr>
          <w:delText xml:space="preserve">заключенного между указанным учреждением и </w:delText>
        </w:r>
        <w:r w:rsidR="00460A67" w:rsidRPr="001005A6" w:rsidDel="00FF67EC">
          <w:rPr>
            <w:sz w:val="28"/>
            <w:szCs w:val="28"/>
            <w:lang w:val="ru-RU"/>
          </w:rPr>
          <w:delText>отделом культуры, по делам молодёжи и спорта администрации Абанского района</w:delText>
        </w:r>
        <w:r w:rsidR="00460A67" w:rsidDel="00FF67EC">
          <w:rPr>
            <w:sz w:val="28"/>
            <w:szCs w:val="28"/>
            <w:lang w:val="ru-RU"/>
          </w:rPr>
          <w:delText xml:space="preserve">, </w:delText>
        </w:r>
        <w:r w:rsidRPr="001005A6" w:rsidDel="00FF67EC">
          <w:rPr>
            <w:color w:val="000000"/>
            <w:sz w:val="28"/>
            <w:szCs w:val="28"/>
            <w:lang w:val="ru-RU"/>
          </w:rPr>
          <w:delText>в сфере выполнения нормативов ВФСК ГТО</w:delText>
        </w:r>
        <w:r w:rsidR="007C17AD" w:rsidDel="00FF67EC">
          <w:rPr>
            <w:color w:val="000000"/>
            <w:sz w:val="28"/>
            <w:szCs w:val="28"/>
            <w:lang w:val="ru-RU"/>
          </w:rPr>
          <w:delText xml:space="preserve">. 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center"/>
        <w:rPr>
          <w:del w:id="1740" w:author="Ирина Васильевна" w:date="2025-11-14T15:30:00Z"/>
          <w:sz w:val="28"/>
          <w:szCs w:val="28"/>
          <w:lang w:val="ru-RU"/>
        </w:rPr>
        <w:pPrChange w:id="1741" w:author="Ирина Васильевна" w:date="2025-11-14T15:30:00Z">
          <w:pPr>
            <w:pStyle w:val="aa"/>
            <w:ind w:right="-145"/>
            <w:jc w:val="center"/>
          </w:pPr>
        </w:pPrChange>
      </w:pPr>
      <w:del w:id="1742" w:author="Ирина Васильевна" w:date="2025-11-14T15:30:00Z">
        <w:r w:rsidRPr="00AB28BE" w:rsidDel="00FF67EC">
          <w:rPr>
            <w:sz w:val="28"/>
            <w:szCs w:val="28"/>
          </w:rPr>
          <w:delText>IV</w:delText>
        </w:r>
        <w:r w:rsidRPr="001005A6" w:rsidDel="00FF67EC">
          <w:rPr>
            <w:sz w:val="28"/>
            <w:szCs w:val="28"/>
            <w:lang w:val="ru-RU"/>
          </w:rPr>
          <w:delText>. Управление подпрограммой и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center"/>
        <w:rPr>
          <w:del w:id="1743" w:author="Ирина Васильевна" w:date="2025-11-14T15:30:00Z"/>
          <w:sz w:val="28"/>
          <w:szCs w:val="28"/>
          <w:lang w:val="ru-RU"/>
        </w:rPr>
        <w:pPrChange w:id="1744" w:author="Ирина Васильевна" w:date="2025-11-14T15:30:00Z">
          <w:pPr>
            <w:pStyle w:val="aa"/>
            <w:ind w:right="-145"/>
            <w:jc w:val="center"/>
          </w:pPr>
        </w:pPrChange>
      </w:pPr>
      <w:del w:id="1745" w:author="Ирина Васильевна" w:date="2025-11-14T15:30:00Z">
        <w:r w:rsidRPr="001005A6" w:rsidDel="00FF67EC">
          <w:rPr>
            <w:sz w:val="28"/>
            <w:szCs w:val="28"/>
            <w:lang w:val="ru-RU"/>
          </w:rPr>
          <w:delText>контроль за исполнением подпрограммы</w:delText>
        </w:r>
      </w:del>
    </w:p>
    <w:p w:rsidR="001005A6" w:rsidRPr="001005A6" w:rsidDel="00FF67EC" w:rsidRDefault="001005A6" w:rsidP="00FF67EC">
      <w:pPr>
        <w:pStyle w:val="aa"/>
        <w:ind w:right="-145" w:firstLine="9072"/>
        <w:jc w:val="both"/>
        <w:rPr>
          <w:del w:id="1746" w:author="Ирина Васильевна" w:date="2025-11-14T15:30:00Z"/>
          <w:sz w:val="28"/>
          <w:szCs w:val="28"/>
          <w:lang w:val="ru-RU"/>
        </w:rPr>
        <w:pPrChange w:id="1747" w:author="Ирина Васильевна" w:date="2025-11-14T15:30:00Z">
          <w:pPr>
            <w:pStyle w:val="aa"/>
            <w:ind w:right="-145"/>
            <w:jc w:val="both"/>
          </w:pPr>
        </w:pPrChange>
      </w:pPr>
    </w:p>
    <w:p w:rsidR="00F229FF" w:rsidRPr="002903A8" w:rsidDel="00FF67EC" w:rsidRDefault="00F229FF" w:rsidP="00FF67EC">
      <w:pPr>
        <w:pStyle w:val="ConsPlusNormal"/>
        <w:widowControl/>
        <w:tabs>
          <w:tab w:val="center" w:pos="0"/>
          <w:tab w:val="left" w:pos="851"/>
        </w:tabs>
        <w:ind w:firstLine="9072"/>
        <w:rPr>
          <w:del w:id="1748" w:author="Ирина Васильевна" w:date="2025-11-14T15:30:00Z"/>
          <w:rFonts w:ascii="Times New Roman" w:hAnsi="Times New Roman"/>
          <w:sz w:val="28"/>
          <w:szCs w:val="28"/>
        </w:rPr>
        <w:pPrChange w:id="1749" w:author="Ирина Васильевна" w:date="2025-11-14T15:30:00Z">
          <w:pPr>
            <w:pStyle w:val="ConsPlusNormal"/>
            <w:widowControl/>
            <w:tabs>
              <w:tab w:val="center" w:pos="0"/>
              <w:tab w:val="left" w:pos="851"/>
            </w:tabs>
            <w:ind w:firstLine="709"/>
          </w:pPr>
        </w:pPrChange>
      </w:pPr>
      <w:del w:id="1750" w:author="Ирина Васильевна" w:date="2025-11-14T15:30:00Z">
        <w:r w:rsidDel="00FF67EC">
          <w:rPr>
            <w:rFonts w:ascii="Times New Roman" w:hAnsi="Times New Roman" w:cs="Times New Roman"/>
            <w:sz w:val="28"/>
            <w:szCs w:val="28"/>
          </w:rPr>
          <w:delText xml:space="preserve">4.1. </w:delText>
        </w:r>
        <w:r w:rsidRPr="00A77575" w:rsidDel="00FF67EC">
          <w:rPr>
            <w:rFonts w:ascii="Times New Roman" w:hAnsi="Times New Roman" w:cs="Times New Roman"/>
            <w:sz w:val="28"/>
            <w:szCs w:val="28"/>
          </w:rPr>
          <w:delText xml:space="preserve">Организацию управления настоящей подпрограммой осуществляет </w:delText>
        </w:r>
        <w:r w:rsidDel="00FF67EC">
          <w:rPr>
            <w:rFonts w:ascii="Times New Roman" w:hAnsi="Times New Roman" w:cs="Times New Roman"/>
            <w:sz w:val="28"/>
            <w:szCs w:val="28"/>
          </w:rPr>
          <w:delText>отдел культуры, по делам молодежи и спорта администрации Абанского района.</w:delText>
        </w:r>
      </w:del>
    </w:p>
    <w:p w:rsidR="00F229FF" w:rsidRPr="00A77575" w:rsidDel="00FF67EC" w:rsidRDefault="00F229FF" w:rsidP="00FF67EC">
      <w:pPr>
        <w:pStyle w:val="ConsPlusNormal"/>
        <w:ind w:firstLine="9072"/>
        <w:rPr>
          <w:del w:id="1751" w:author="Ирина Васильевна" w:date="2025-11-14T15:30:00Z"/>
          <w:rFonts w:ascii="Times New Roman" w:hAnsi="Times New Roman" w:cs="Times New Roman"/>
          <w:sz w:val="28"/>
          <w:szCs w:val="28"/>
        </w:rPr>
        <w:pPrChange w:id="1752" w:author="Ирина Васильевна" w:date="2025-11-14T15:30:00Z">
          <w:pPr>
            <w:pStyle w:val="ConsPlusNormal"/>
            <w:ind w:firstLine="709"/>
          </w:pPr>
        </w:pPrChange>
      </w:pPr>
      <w:del w:id="1753" w:author="Ирина Васильевна" w:date="2025-11-14T15:30:00Z">
        <w:r w:rsidDel="00FF67EC">
          <w:rPr>
            <w:rFonts w:ascii="Times New Roman" w:hAnsi="Times New Roman" w:cs="Times New Roman"/>
            <w:sz w:val="28"/>
            <w:szCs w:val="28"/>
          </w:rPr>
          <w:delText>4.2. Отдел культуры, по делам молодежи и спорта администрации Абанского района несет ответственность за реализацию подпрограммы, достижение конечных результатов и осуществляет:</w:delText>
        </w:r>
      </w:del>
    </w:p>
    <w:p w:rsidR="00F229FF" w:rsidRPr="002F5FA1" w:rsidDel="00FF67EC" w:rsidRDefault="00F229FF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754" w:author="Ирина Васильевна" w:date="2025-11-14T15:30:00Z"/>
          <w:sz w:val="28"/>
          <w:szCs w:val="28"/>
          <w:lang w:val="ru-RU" w:eastAsia="ru-RU"/>
        </w:rPr>
        <w:pPrChange w:id="1755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756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координацию исполнения мероприятий подпрограммы, мониторинг их реализации;</w:delText>
        </w:r>
      </w:del>
    </w:p>
    <w:p w:rsidR="00F229FF" w:rsidRPr="002F5FA1" w:rsidDel="00FF67EC" w:rsidRDefault="00F229FF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757" w:author="Ирина Васильевна" w:date="2025-11-14T15:30:00Z"/>
          <w:sz w:val="28"/>
          <w:szCs w:val="28"/>
          <w:lang w:val="ru-RU" w:eastAsia="ru-RU"/>
        </w:rPr>
        <w:pPrChange w:id="1758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759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текущий контроль за ходом реализации подпрограммы и ходом выполнения мероприятий подпрограммы;</w:delText>
        </w:r>
      </w:del>
    </w:p>
    <w:p w:rsidR="00F229FF" w:rsidRPr="002F5FA1" w:rsidDel="00FF67EC" w:rsidRDefault="00F229FF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760" w:author="Ирина Васильевна" w:date="2025-11-14T15:30:00Z"/>
          <w:sz w:val="28"/>
          <w:szCs w:val="28"/>
          <w:lang w:val="ru-RU" w:eastAsia="ru-RU"/>
        </w:rPr>
        <w:pPrChange w:id="1761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762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подготовку отчетов о реализации подпрограммы;</w:delText>
        </w:r>
      </w:del>
    </w:p>
    <w:p w:rsidR="00F229FF" w:rsidRPr="002F5FA1" w:rsidDel="00FF67EC" w:rsidRDefault="00F229FF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763" w:author="Ирина Васильевна" w:date="2025-11-14T15:30:00Z"/>
          <w:sz w:val="28"/>
          <w:szCs w:val="28"/>
          <w:lang w:val="ru-RU" w:eastAsia="ru-RU"/>
        </w:rPr>
        <w:pPrChange w:id="1764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765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контроль за достижением конечного результата подпрограммы;</w:delText>
        </w:r>
      </w:del>
    </w:p>
    <w:p w:rsidR="00F229FF" w:rsidRPr="002F5FA1" w:rsidDel="00FF67EC" w:rsidRDefault="00F229FF" w:rsidP="00FF67EC">
      <w:pPr>
        <w:widowControl w:val="0"/>
        <w:autoSpaceDE w:val="0"/>
        <w:autoSpaceDN w:val="0"/>
        <w:adjustRightInd w:val="0"/>
        <w:ind w:firstLine="9072"/>
        <w:jc w:val="both"/>
        <w:rPr>
          <w:del w:id="1766" w:author="Ирина Васильевна" w:date="2025-11-14T15:30:00Z"/>
          <w:sz w:val="28"/>
          <w:szCs w:val="28"/>
          <w:lang w:val="ru-RU" w:eastAsia="ru-RU"/>
        </w:rPr>
        <w:pPrChange w:id="1767" w:author="Ирина Васильевна" w:date="2025-11-14T15:30:00Z">
          <w:pPr>
            <w:widowControl w:val="0"/>
            <w:autoSpaceDE w:val="0"/>
            <w:autoSpaceDN w:val="0"/>
            <w:adjustRightInd w:val="0"/>
            <w:ind w:firstLine="709"/>
            <w:jc w:val="both"/>
          </w:pPr>
        </w:pPrChange>
      </w:pPr>
      <w:del w:id="1768" w:author="Ирина Васильевна" w:date="2025-11-14T15:30:00Z">
        <w:r w:rsidRPr="002F5FA1" w:rsidDel="00FF67EC">
          <w:rPr>
            <w:sz w:val="28"/>
            <w:szCs w:val="28"/>
            <w:lang w:val="ru-RU" w:eastAsia="ru-RU"/>
          </w:rPr>
          <w:delText>ежегодную оценку эффективности реализации подпрограммы.</w:delText>
        </w:r>
      </w:del>
    </w:p>
    <w:p w:rsidR="00F229FF" w:rsidRPr="00F94D8B" w:rsidDel="00FF67EC" w:rsidRDefault="00F229FF" w:rsidP="00FF67EC">
      <w:pPr>
        <w:pStyle w:val="ConsPlusNormal"/>
        <w:ind w:firstLine="9072"/>
        <w:rPr>
          <w:del w:id="1769" w:author="Ирина Васильевна" w:date="2025-11-14T15:30:00Z"/>
          <w:rFonts w:ascii="Times New Roman" w:hAnsi="Times New Roman" w:cs="Times New Roman"/>
          <w:color w:val="000000"/>
          <w:sz w:val="28"/>
          <w:szCs w:val="28"/>
        </w:rPr>
        <w:pPrChange w:id="1770" w:author="Ирина Васильевна" w:date="2025-11-14T15:30:00Z">
          <w:pPr>
            <w:pStyle w:val="ConsPlusNormal"/>
            <w:ind w:firstLine="709"/>
          </w:pPr>
        </w:pPrChange>
      </w:pPr>
      <w:del w:id="1771" w:author="Ирина Васильевна" w:date="2025-11-14T15:30:00Z"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4.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3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.</w:delText>
        </w:r>
        <w:r w:rsidDel="00FF67EC">
          <w:rPr>
            <w:sz w:val="28"/>
          </w:rPr>
          <w:delText xml:space="preserve">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Финансовое управление администрации Абанского района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в соответствии с законодательством осуществляет внутренний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муниципальный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финансовый контроль за использованием средств бюджета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округа 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на реализацию подпрограммы.</w:delText>
        </w:r>
      </w:del>
    </w:p>
    <w:p w:rsidR="00F229FF" w:rsidDel="00FF67EC" w:rsidRDefault="00F229FF" w:rsidP="00FF67EC">
      <w:pPr>
        <w:pStyle w:val="ConsPlusNormal"/>
        <w:ind w:firstLine="9072"/>
        <w:rPr>
          <w:del w:id="1772" w:author="Ирина Васильевна" w:date="2025-11-14T15:30:00Z"/>
        </w:rPr>
        <w:pPrChange w:id="1773" w:author="Ирина Васильевна" w:date="2025-11-14T15:30:00Z">
          <w:pPr>
            <w:pStyle w:val="ConsPlusNormal"/>
            <w:ind w:firstLine="709"/>
          </w:pPr>
        </w:pPrChange>
      </w:pPr>
      <w:del w:id="1774" w:author="Ирина Васильевна" w:date="2025-11-14T15:30:00Z"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4.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4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.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Контрольно-счетный орган Абанского района 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в соответствии с законодательством осуществляет внешний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муниципальный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 финансовый контроль за использованием средств бюджета </w:delText>
        </w:r>
        <w:r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 xml:space="preserve">округа </w:delText>
        </w:r>
        <w:r w:rsidRPr="00F94D8B" w:rsidDel="00FF67EC">
          <w:rPr>
            <w:rFonts w:ascii="Times New Roman" w:hAnsi="Times New Roman" w:cs="Times New Roman"/>
            <w:color w:val="000000"/>
            <w:sz w:val="28"/>
            <w:szCs w:val="28"/>
          </w:rPr>
          <w:delText>на реализацию подпрограммы.</w:delText>
        </w:r>
      </w:del>
    </w:p>
    <w:p w:rsidR="001005A6" w:rsidRPr="001005A6" w:rsidDel="00FF67EC" w:rsidRDefault="001005A6" w:rsidP="00FF67EC">
      <w:pPr>
        <w:pStyle w:val="aa"/>
        <w:ind w:right="-287" w:firstLine="9072"/>
        <w:jc w:val="both"/>
        <w:rPr>
          <w:del w:id="1775" w:author="Ирина Васильевна" w:date="2025-11-14T15:30:00Z"/>
          <w:b/>
          <w:sz w:val="28"/>
          <w:szCs w:val="28"/>
          <w:lang w:val="ru-RU"/>
        </w:rPr>
        <w:pPrChange w:id="1776" w:author="Ирина Васильевна" w:date="2025-11-14T15:30:00Z">
          <w:pPr>
            <w:pStyle w:val="aa"/>
            <w:ind w:right="-287" w:firstLine="709"/>
            <w:jc w:val="both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777" w:author="Ирина Васильевна" w:date="2025-11-14T15:30:00Z"/>
          <w:sz w:val="28"/>
          <w:szCs w:val="28"/>
          <w:lang w:val="ru-RU"/>
        </w:rPr>
        <w:pPrChange w:id="1778" w:author="Ирина Васильевна" w:date="2025-11-14T15:30:00Z">
          <w:pPr>
            <w:pStyle w:val="aa"/>
          </w:pPr>
        </w:pPrChange>
      </w:pPr>
    </w:p>
    <w:p w:rsidR="001005A6" w:rsidRPr="001005A6" w:rsidDel="00FF67EC" w:rsidRDefault="001005A6" w:rsidP="00FF67EC">
      <w:pPr>
        <w:pStyle w:val="aa"/>
        <w:ind w:firstLine="9072"/>
        <w:rPr>
          <w:del w:id="1779" w:author="Ирина Васильевна" w:date="2025-11-14T15:30:00Z"/>
          <w:sz w:val="28"/>
          <w:szCs w:val="28"/>
          <w:lang w:val="ru-RU"/>
        </w:rPr>
        <w:sectPr w:rsidR="001005A6" w:rsidRPr="001005A6" w:rsidDel="00FF67EC" w:rsidSect="00FF67EC">
          <w:headerReference w:type="default" r:id="rId15"/>
          <w:footnotePr>
            <w:pos w:val="beneathText"/>
          </w:footnotePr>
          <w:pgSz w:w="11905" w:h="16837"/>
          <w:pgMar w:top="947" w:right="962" w:bottom="1135" w:left="567" w:header="720" w:footer="720" w:gutter="0"/>
          <w:pgNumType w:start="1"/>
          <w:cols w:space="720"/>
          <w:titlePg/>
          <w:docGrid w:linePitch="360"/>
          <w:sectPrChange w:id="1780" w:author="Ирина Васильевна" w:date="2025-11-14T15:30:00Z">
            <w:sectPr w:rsidR="001005A6" w:rsidRPr="001005A6" w:rsidDel="00FF67EC" w:rsidSect="00FF67EC">
              <w:pgMar w:right="851" w:left="1985"/>
            </w:sectPr>
          </w:sectPrChange>
        </w:sectPr>
        <w:pPrChange w:id="1781" w:author="Ирина Васильевна" w:date="2025-11-14T15:30:00Z">
          <w:pPr>
            <w:pStyle w:val="aa"/>
          </w:pPr>
        </w:pPrChange>
      </w:pPr>
    </w:p>
    <w:p w:rsidR="0083795E" w:rsidDel="00FF67EC" w:rsidRDefault="004D3AD3" w:rsidP="00FF67EC">
      <w:pPr>
        <w:pStyle w:val="aa"/>
        <w:ind w:left="7938" w:firstLine="9072"/>
        <w:rPr>
          <w:del w:id="1782" w:author="Ирина Васильевна" w:date="2025-11-14T15:30:00Z"/>
          <w:sz w:val="28"/>
          <w:szCs w:val="28"/>
          <w:lang w:val="ru-RU"/>
        </w:rPr>
        <w:pPrChange w:id="1783" w:author="Ирина Васильевна" w:date="2025-11-14T15:30:00Z">
          <w:pPr>
            <w:pStyle w:val="aa"/>
            <w:ind w:left="7938"/>
          </w:pPr>
        </w:pPrChange>
      </w:pPr>
      <w:del w:id="1784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lastRenderedPageBreak/>
          <w:delText>Приложение 1</w:delText>
        </w:r>
      </w:del>
    </w:p>
    <w:p w:rsidR="0083795E" w:rsidDel="00FF67EC" w:rsidRDefault="004D3AD3" w:rsidP="00FF67EC">
      <w:pPr>
        <w:pStyle w:val="aa"/>
        <w:ind w:left="7938" w:firstLine="9072"/>
        <w:rPr>
          <w:del w:id="1785" w:author="Ирина Васильевна" w:date="2025-11-14T15:30:00Z"/>
          <w:sz w:val="28"/>
          <w:szCs w:val="28"/>
          <w:lang w:val="ru-RU"/>
        </w:rPr>
        <w:pPrChange w:id="1786" w:author="Ирина Васильевна" w:date="2025-11-14T15:30:00Z">
          <w:pPr>
            <w:pStyle w:val="aa"/>
            <w:ind w:left="7938"/>
          </w:pPr>
        </w:pPrChange>
      </w:pPr>
      <w:del w:id="1787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 xml:space="preserve">к подпрограмме 2 </w:delText>
        </w:r>
      </w:del>
    </w:p>
    <w:p w:rsidR="0083795E" w:rsidDel="00FF67EC" w:rsidRDefault="004D3AD3" w:rsidP="00FF67EC">
      <w:pPr>
        <w:pStyle w:val="aa"/>
        <w:ind w:left="7938" w:firstLine="9072"/>
        <w:rPr>
          <w:del w:id="1788" w:author="Ирина Васильевна" w:date="2025-11-14T15:30:00Z"/>
          <w:sz w:val="28"/>
          <w:szCs w:val="28"/>
          <w:lang w:val="ru-RU"/>
        </w:rPr>
        <w:pPrChange w:id="1789" w:author="Ирина Васильевна" w:date="2025-11-14T15:30:00Z">
          <w:pPr>
            <w:pStyle w:val="aa"/>
            <w:ind w:left="7938"/>
          </w:pPr>
        </w:pPrChange>
      </w:pPr>
      <w:del w:id="1790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 xml:space="preserve">                              «Обеспечение реализации муниципальной программы». </w:delText>
        </w:r>
      </w:del>
    </w:p>
    <w:p w:rsidR="00460A67" w:rsidRPr="00CD4934" w:rsidDel="00FF67EC" w:rsidRDefault="00460A67" w:rsidP="00FF67EC">
      <w:pPr>
        <w:pStyle w:val="aa"/>
        <w:ind w:left="567" w:firstLine="9072"/>
        <w:jc w:val="center"/>
        <w:rPr>
          <w:del w:id="1791" w:author="Ирина Васильевна" w:date="2025-11-14T15:30:00Z"/>
          <w:sz w:val="26"/>
          <w:szCs w:val="26"/>
          <w:lang w:val="ru-RU"/>
        </w:rPr>
        <w:pPrChange w:id="1792" w:author="Ирина Васильевна" w:date="2025-11-14T15:30:00Z">
          <w:pPr>
            <w:pStyle w:val="aa"/>
            <w:ind w:left="567"/>
            <w:jc w:val="center"/>
          </w:pPr>
        </w:pPrChange>
      </w:pPr>
    </w:p>
    <w:p w:rsidR="001005A6" w:rsidRPr="00CD4934" w:rsidDel="00FF67EC" w:rsidRDefault="001005A6" w:rsidP="00FF67EC">
      <w:pPr>
        <w:pStyle w:val="aa"/>
        <w:spacing w:line="192" w:lineRule="auto"/>
        <w:ind w:firstLine="9072"/>
        <w:jc w:val="right"/>
        <w:rPr>
          <w:del w:id="1793" w:author="Ирина Васильевна" w:date="2025-11-14T15:30:00Z"/>
          <w:sz w:val="26"/>
          <w:szCs w:val="26"/>
          <w:lang w:val="ru-RU"/>
        </w:rPr>
        <w:pPrChange w:id="1794" w:author="Ирина Васильевна" w:date="2025-11-14T15:30:00Z">
          <w:pPr>
            <w:pStyle w:val="aa"/>
            <w:spacing w:line="192" w:lineRule="auto"/>
            <w:jc w:val="right"/>
          </w:pPr>
        </w:pPrChange>
      </w:pPr>
    </w:p>
    <w:p w:rsidR="001005A6" w:rsidRPr="00CD4934" w:rsidDel="00FF67EC" w:rsidRDefault="001005A6" w:rsidP="00FF67EC">
      <w:pPr>
        <w:pStyle w:val="aa"/>
        <w:ind w:firstLine="9072"/>
        <w:jc w:val="center"/>
        <w:rPr>
          <w:del w:id="1795" w:author="Ирина Васильевна" w:date="2025-11-14T15:30:00Z"/>
          <w:sz w:val="26"/>
          <w:szCs w:val="26"/>
          <w:lang w:val="ru-RU"/>
        </w:rPr>
        <w:pPrChange w:id="1796" w:author="Ирина Васильевна" w:date="2025-11-14T15:30:00Z">
          <w:pPr>
            <w:pStyle w:val="aa"/>
            <w:jc w:val="center"/>
          </w:pPr>
        </w:pPrChange>
      </w:pPr>
    </w:p>
    <w:p w:rsidR="001005A6" w:rsidRPr="00CD4934" w:rsidDel="00FF67EC" w:rsidRDefault="001005A6" w:rsidP="00FF67EC">
      <w:pPr>
        <w:pStyle w:val="aa"/>
        <w:ind w:firstLine="9072"/>
        <w:jc w:val="center"/>
        <w:rPr>
          <w:del w:id="1797" w:author="Ирина Васильевна" w:date="2025-11-14T15:30:00Z"/>
          <w:sz w:val="26"/>
          <w:szCs w:val="26"/>
          <w:lang w:val="ru-RU"/>
        </w:rPr>
        <w:pPrChange w:id="1798" w:author="Ирина Васильевна" w:date="2025-11-14T15:30:00Z">
          <w:pPr>
            <w:pStyle w:val="aa"/>
            <w:jc w:val="center"/>
          </w:pPr>
        </w:pPrChange>
      </w:pPr>
      <w:del w:id="1799" w:author="Ирина Васильевна" w:date="2025-11-14T15:30:00Z">
        <w:r w:rsidRPr="00CD4934" w:rsidDel="00FF67EC">
          <w:rPr>
            <w:sz w:val="26"/>
            <w:szCs w:val="26"/>
            <w:lang w:val="ru-RU"/>
          </w:rPr>
          <w:delText>Перечень и значения показателей результативности подпрограммы</w:delText>
        </w:r>
      </w:del>
    </w:p>
    <w:p w:rsidR="001005A6" w:rsidRPr="00CD4934" w:rsidDel="00FF67EC" w:rsidRDefault="001005A6" w:rsidP="00FF67EC">
      <w:pPr>
        <w:pStyle w:val="aa"/>
        <w:ind w:firstLine="9072"/>
        <w:jc w:val="center"/>
        <w:rPr>
          <w:del w:id="1800" w:author="Ирина Васильевна" w:date="2025-11-14T15:30:00Z"/>
          <w:sz w:val="26"/>
          <w:szCs w:val="26"/>
          <w:lang w:val="ru-RU"/>
        </w:rPr>
        <w:pPrChange w:id="1801" w:author="Ирина Васильевна" w:date="2025-11-14T15:30:00Z">
          <w:pPr>
            <w:pStyle w:val="aa"/>
            <w:jc w:val="center"/>
          </w:pPr>
        </w:pPrChange>
      </w:pPr>
    </w:p>
    <w:tbl>
      <w:tblPr>
        <w:tblStyle w:val="a9"/>
        <w:tblW w:w="14317" w:type="dxa"/>
        <w:tblInd w:w="392" w:type="dxa"/>
        <w:tblLayout w:type="fixed"/>
        <w:tblLook w:val="04A0"/>
      </w:tblPr>
      <w:tblGrid>
        <w:gridCol w:w="567"/>
        <w:gridCol w:w="5670"/>
        <w:gridCol w:w="1417"/>
        <w:gridCol w:w="1843"/>
        <w:gridCol w:w="1134"/>
        <w:gridCol w:w="1276"/>
        <w:gridCol w:w="1276"/>
        <w:gridCol w:w="1134"/>
      </w:tblGrid>
      <w:tr w:rsidR="00BA079D" w:rsidRPr="00CD4934" w:rsidDel="00FF67EC" w:rsidTr="00210906">
        <w:trPr>
          <w:del w:id="1802" w:author="Ирина Васильевна" w:date="2025-11-14T15:30:00Z"/>
        </w:trPr>
        <w:tc>
          <w:tcPr>
            <w:tcW w:w="567" w:type="dxa"/>
          </w:tcPr>
          <w:p w:rsidR="00BA079D" w:rsidRPr="00CD4934" w:rsidDel="00FF67EC" w:rsidRDefault="00BA079D" w:rsidP="00FF67EC">
            <w:pPr>
              <w:pStyle w:val="aa"/>
              <w:ind w:firstLine="9072"/>
              <w:rPr>
                <w:del w:id="1803" w:author="Ирина Васильевна" w:date="2025-11-14T15:30:00Z"/>
                <w:sz w:val="26"/>
                <w:szCs w:val="26"/>
              </w:rPr>
              <w:pPrChange w:id="1804" w:author="Ирина Васильевна" w:date="2025-11-14T15:30:00Z">
                <w:pPr>
                  <w:pStyle w:val="aa"/>
                </w:pPr>
              </w:pPrChange>
            </w:pPr>
            <w:del w:id="1805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№</w:delText>
              </w:r>
            </w:del>
          </w:p>
          <w:p w:rsidR="00BA079D" w:rsidRPr="00CD4934" w:rsidDel="00FF67EC" w:rsidRDefault="00BA079D" w:rsidP="00FF67EC">
            <w:pPr>
              <w:pStyle w:val="aa"/>
              <w:ind w:firstLine="9072"/>
              <w:rPr>
                <w:del w:id="1806" w:author="Ирина Васильевна" w:date="2025-11-14T15:30:00Z"/>
                <w:sz w:val="26"/>
                <w:szCs w:val="26"/>
              </w:rPr>
              <w:pPrChange w:id="1807" w:author="Ирина Васильевна" w:date="2025-11-14T15:30:00Z">
                <w:pPr>
                  <w:pStyle w:val="aa"/>
                </w:pPr>
              </w:pPrChange>
            </w:pPr>
            <w:del w:id="1808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п/п</w:delText>
              </w:r>
            </w:del>
          </w:p>
        </w:tc>
        <w:tc>
          <w:tcPr>
            <w:tcW w:w="5670" w:type="dxa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09" w:author="Ирина Васильевна" w:date="2025-11-14T15:30:00Z"/>
                <w:sz w:val="26"/>
                <w:szCs w:val="26"/>
              </w:rPr>
              <w:pPrChange w:id="1810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11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Цель, показатели результативности</w:delText>
              </w:r>
            </w:del>
          </w:p>
        </w:tc>
        <w:tc>
          <w:tcPr>
            <w:tcW w:w="1417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12" w:author="Ирина Васильевна" w:date="2025-11-14T15:30:00Z"/>
                <w:sz w:val="26"/>
                <w:szCs w:val="26"/>
              </w:rPr>
              <w:pPrChange w:id="1813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14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Единица измерения</w:delText>
              </w:r>
            </w:del>
          </w:p>
        </w:tc>
        <w:tc>
          <w:tcPr>
            <w:tcW w:w="1843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15" w:author="Ирина Васильевна" w:date="2025-11-14T15:30:00Z"/>
                <w:sz w:val="26"/>
                <w:szCs w:val="26"/>
              </w:rPr>
              <w:pPrChange w:id="1816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17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Источник информации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18" w:author="Ирина Васильевна" w:date="2025-11-14T15:30:00Z"/>
                <w:sz w:val="26"/>
                <w:szCs w:val="26"/>
              </w:rPr>
              <w:pPrChange w:id="1819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20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202</w:delText>
              </w:r>
              <w:r w:rsidRPr="00CD4934" w:rsidDel="00FF67EC">
                <w:rPr>
                  <w:sz w:val="26"/>
                  <w:szCs w:val="26"/>
                  <w:lang w:val="ru-RU"/>
                </w:rPr>
                <w:delText>5</w:delText>
              </w:r>
              <w:r w:rsidRPr="00CD4934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21" w:author="Ирина Васильевна" w:date="2025-11-14T15:30:00Z"/>
                <w:sz w:val="26"/>
                <w:szCs w:val="26"/>
              </w:rPr>
              <w:pPrChange w:id="1822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23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202</w:delText>
              </w:r>
              <w:r w:rsidRPr="00CD4934" w:rsidDel="00FF67EC">
                <w:rPr>
                  <w:sz w:val="26"/>
                  <w:szCs w:val="26"/>
                  <w:lang w:val="ru-RU"/>
                </w:rPr>
                <w:delText>6</w:delText>
              </w:r>
              <w:r w:rsidRPr="00CD4934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24" w:author="Ирина Васильевна" w:date="2025-11-14T15:30:00Z"/>
                <w:sz w:val="26"/>
                <w:szCs w:val="26"/>
              </w:rPr>
              <w:pPrChange w:id="1825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26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202</w:delText>
              </w:r>
              <w:r w:rsidRPr="00CD4934" w:rsidDel="00FF67EC">
                <w:rPr>
                  <w:sz w:val="26"/>
                  <w:szCs w:val="26"/>
                  <w:lang w:val="ru-RU"/>
                </w:rPr>
                <w:delText>7</w:delText>
              </w:r>
              <w:r w:rsidRPr="00CD4934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27" w:author="Ирина Васильевна" w:date="2025-11-14T15:30:00Z"/>
                <w:sz w:val="26"/>
                <w:szCs w:val="26"/>
              </w:rPr>
              <w:pPrChange w:id="1828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29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202</w:delText>
              </w:r>
              <w:r w:rsidRPr="00CD4934" w:rsidDel="00FF67EC">
                <w:rPr>
                  <w:sz w:val="26"/>
                  <w:szCs w:val="26"/>
                  <w:lang w:val="ru-RU"/>
                </w:rPr>
                <w:delText>8</w:delText>
              </w:r>
              <w:r w:rsidRPr="00CD4934" w:rsidDel="00FF67EC">
                <w:rPr>
                  <w:sz w:val="26"/>
                  <w:szCs w:val="26"/>
                </w:rPr>
                <w:delText xml:space="preserve"> год</w:delText>
              </w:r>
            </w:del>
          </w:p>
        </w:tc>
      </w:tr>
      <w:tr w:rsidR="001005A6" w:rsidRPr="00C030AA" w:rsidDel="00FF67EC" w:rsidTr="00210906">
        <w:trPr>
          <w:del w:id="1830" w:author="Ирина Васильевна" w:date="2025-11-14T15:30:00Z"/>
        </w:trPr>
        <w:tc>
          <w:tcPr>
            <w:tcW w:w="567" w:type="dxa"/>
          </w:tcPr>
          <w:p w:rsidR="001005A6" w:rsidRPr="00CD4934" w:rsidDel="00FF67EC" w:rsidRDefault="001005A6" w:rsidP="00FF67EC">
            <w:pPr>
              <w:pStyle w:val="aa"/>
              <w:ind w:firstLine="9072"/>
              <w:rPr>
                <w:del w:id="1831" w:author="Ирина Васильевна" w:date="2025-11-14T15:30:00Z"/>
                <w:sz w:val="26"/>
                <w:szCs w:val="26"/>
              </w:rPr>
              <w:pPrChange w:id="1832" w:author="Ирина Васильевна" w:date="2025-11-14T15:30:00Z">
                <w:pPr>
                  <w:pStyle w:val="aa"/>
                </w:pPr>
              </w:pPrChange>
            </w:pPr>
          </w:p>
        </w:tc>
        <w:tc>
          <w:tcPr>
            <w:tcW w:w="13750" w:type="dxa"/>
            <w:gridSpan w:val="7"/>
          </w:tcPr>
          <w:p w:rsidR="00403BAD" w:rsidRPr="00403BAD" w:rsidDel="00FF67EC" w:rsidRDefault="001005A6" w:rsidP="00FF67EC">
            <w:pPr>
              <w:pStyle w:val="aa"/>
              <w:ind w:firstLine="9072"/>
              <w:jc w:val="both"/>
              <w:rPr>
                <w:del w:id="1833" w:author="Ирина Васильевна" w:date="2025-11-14T15:30:00Z"/>
                <w:lang w:val="ru-RU"/>
              </w:rPr>
              <w:pPrChange w:id="1834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1835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Цель подпрограммы:</w:delText>
              </w:r>
              <w:r w:rsidR="00460A67" w:rsidRPr="00CD4934" w:rsidDel="00FF67EC">
                <w:rPr>
                  <w:sz w:val="26"/>
                  <w:szCs w:val="26"/>
                  <w:lang w:val="ru-RU"/>
                </w:rPr>
                <w:delText xml:space="preserve"> Обеспечение разнообразия форм организации физкультурно-спортивной работы для всех категорий и групп населения, а также </w:delText>
              </w:r>
              <w:r w:rsidR="00403BAD" w:rsidRPr="00403BAD" w:rsidDel="00FF67EC">
                <w:rPr>
                  <w:lang w:val="ru-RU"/>
                </w:rPr>
                <w:delText>выявление и поддержка одаренных детей, повышение качества управления подготовкой  спортивного резерва.</w:delText>
              </w:r>
            </w:del>
          </w:p>
          <w:p w:rsidR="001005A6" w:rsidRPr="00CD4934" w:rsidDel="00FF67EC" w:rsidRDefault="001005A6" w:rsidP="00FF67EC">
            <w:pPr>
              <w:ind w:firstLine="9072"/>
              <w:jc w:val="both"/>
              <w:rPr>
                <w:del w:id="1836" w:author="Ирина Васильевна" w:date="2025-11-14T15:30:00Z"/>
                <w:sz w:val="26"/>
                <w:szCs w:val="26"/>
                <w:lang w:val="ru-RU"/>
              </w:rPr>
              <w:pPrChange w:id="1837" w:author="Ирина Васильевна" w:date="2025-11-14T15:30:00Z">
                <w:pPr>
                  <w:jc w:val="both"/>
                </w:pPr>
              </w:pPrChange>
            </w:pPr>
            <w:del w:id="1838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Задачи подпрограммы:</w:delText>
              </w:r>
            </w:del>
          </w:p>
          <w:p w:rsidR="001005A6" w:rsidRPr="00CD4934" w:rsidDel="00FF67EC" w:rsidRDefault="001005A6" w:rsidP="00FF67EC">
            <w:pPr>
              <w:ind w:firstLine="9072"/>
              <w:jc w:val="both"/>
              <w:rPr>
                <w:del w:id="1839" w:author="Ирина Васильевна" w:date="2025-11-14T15:30:00Z"/>
                <w:sz w:val="26"/>
                <w:szCs w:val="26"/>
                <w:lang w:val="ru-RU"/>
              </w:rPr>
              <w:pPrChange w:id="1840" w:author="Ирина Васильевна" w:date="2025-11-14T15:30:00Z">
                <w:pPr>
                  <w:jc w:val="both"/>
                </w:pPr>
              </w:pPrChange>
            </w:pPr>
            <w:del w:id="1841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1. Формирование единой системы поиска, выявления и поддержки одаренных детей в области спорта;</w:delText>
              </w:r>
            </w:del>
          </w:p>
          <w:p w:rsidR="00251711" w:rsidRPr="00CD4934" w:rsidDel="00FF67EC" w:rsidRDefault="00251711" w:rsidP="00FF67EC">
            <w:pPr>
              <w:ind w:firstLine="9072"/>
              <w:jc w:val="both"/>
              <w:rPr>
                <w:del w:id="1842" w:author="Ирина Васильевна" w:date="2025-11-14T15:30:00Z"/>
                <w:sz w:val="26"/>
                <w:szCs w:val="26"/>
                <w:lang w:val="ru-RU"/>
              </w:rPr>
              <w:pPrChange w:id="1843" w:author="Ирина Васильевна" w:date="2025-11-14T15:30:00Z">
                <w:pPr>
                  <w:jc w:val="both"/>
                </w:pPr>
              </w:pPrChange>
            </w:pPr>
            <w:del w:id="1844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2. Развитие и совершенствование инфраструктуры физической культуры и спорта в «шаговой» доступности;</w:delText>
              </w:r>
            </w:del>
          </w:p>
          <w:p w:rsidR="00251711" w:rsidRPr="00CD4934" w:rsidDel="00FF67EC" w:rsidRDefault="00251711" w:rsidP="00FF67EC">
            <w:pPr>
              <w:ind w:firstLine="9072"/>
              <w:jc w:val="both"/>
              <w:rPr>
                <w:del w:id="1845" w:author="Ирина Васильевна" w:date="2025-11-14T15:30:00Z"/>
                <w:sz w:val="26"/>
                <w:szCs w:val="26"/>
                <w:lang w:val="ru-RU"/>
              </w:rPr>
              <w:pPrChange w:id="1846" w:author="Ирина Васильевна" w:date="2025-11-14T15:30:00Z">
                <w:pPr>
                  <w:jc w:val="both"/>
                </w:pPr>
              </w:pPrChange>
            </w:pPr>
            <w:del w:id="1847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 xml:space="preserve">3.Внедрение ВФСК ГТО на территории </w:delText>
              </w:r>
              <w:r w:rsidR="004D3AD3" w:rsidRPr="00210906" w:rsidDel="00FF67EC">
                <w:rPr>
                  <w:sz w:val="26"/>
                  <w:szCs w:val="26"/>
                  <w:lang w:val="ru-RU"/>
                </w:rPr>
                <w:delText xml:space="preserve">Абанского </w:delText>
              </w:r>
              <w:r w:rsidR="00210906" w:rsidRPr="00210906" w:rsidDel="00FF67EC">
                <w:rPr>
                  <w:sz w:val="26"/>
                  <w:szCs w:val="26"/>
                  <w:lang w:val="ru-RU"/>
                </w:rPr>
                <w:delText>муниципального округа</w:delText>
              </w:r>
            </w:del>
          </w:p>
        </w:tc>
      </w:tr>
      <w:tr w:rsidR="001005A6" w:rsidRPr="00CD4934" w:rsidDel="00FF67EC" w:rsidTr="00210906">
        <w:trPr>
          <w:del w:id="1848" w:author="Ирина Васильевна" w:date="2025-11-14T15:30:00Z"/>
        </w:trPr>
        <w:tc>
          <w:tcPr>
            <w:tcW w:w="567" w:type="dxa"/>
          </w:tcPr>
          <w:p w:rsidR="001005A6" w:rsidRPr="00CD4934" w:rsidDel="00FF67EC" w:rsidRDefault="001005A6" w:rsidP="00FF67EC">
            <w:pPr>
              <w:pStyle w:val="aa"/>
              <w:ind w:firstLine="9072"/>
              <w:rPr>
                <w:del w:id="1849" w:author="Ирина Васильевна" w:date="2025-11-14T15:30:00Z"/>
                <w:sz w:val="26"/>
                <w:szCs w:val="26"/>
                <w:lang w:val="ru-RU"/>
              </w:rPr>
              <w:pPrChange w:id="1850" w:author="Ирина Васильевна" w:date="2025-11-14T15:30:00Z">
                <w:pPr>
                  <w:pStyle w:val="aa"/>
                </w:pPr>
              </w:pPrChange>
            </w:pPr>
          </w:p>
        </w:tc>
        <w:tc>
          <w:tcPr>
            <w:tcW w:w="13750" w:type="dxa"/>
            <w:gridSpan w:val="7"/>
          </w:tcPr>
          <w:p w:rsidR="001005A6" w:rsidRPr="00CD4934" w:rsidDel="00FF67EC" w:rsidRDefault="001005A6" w:rsidP="00FF67EC">
            <w:pPr>
              <w:pStyle w:val="aa"/>
              <w:ind w:firstLine="9072"/>
              <w:rPr>
                <w:del w:id="1851" w:author="Ирина Васильевна" w:date="2025-11-14T15:30:00Z"/>
                <w:sz w:val="26"/>
                <w:szCs w:val="26"/>
              </w:rPr>
              <w:pPrChange w:id="1852" w:author="Ирина Васильевна" w:date="2025-11-14T15:30:00Z">
                <w:pPr>
                  <w:pStyle w:val="aa"/>
                </w:pPr>
              </w:pPrChange>
            </w:pPr>
            <w:del w:id="1853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Целевые индикаторы</w:delText>
              </w:r>
            </w:del>
          </w:p>
        </w:tc>
      </w:tr>
      <w:tr w:rsidR="00BA079D" w:rsidRPr="00CD4934" w:rsidDel="00FF67EC" w:rsidTr="00210906">
        <w:trPr>
          <w:del w:id="1854" w:author="Ирина Васильевна" w:date="2025-11-14T15:30:00Z"/>
        </w:trPr>
        <w:tc>
          <w:tcPr>
            <w:tcW w:w="567" w:type="dxa"/>
          </w:tcPr>
          <w:p w:rsidR="00BA079D" w:rsidRPr="00CD4934" w:rsidDel="00FF67EC" w:rsidRDefault="00BA079D" w:rsidP="00FF67EC">
            <w:pPr>
              <w:pStyle w:val="aa"/>
              <w:ind w:firstLine="9072"/>
              <w:rPr>
                <w:del w:id="1855" w:author="Ирина Васильевна" w:date="2025-11-14T15:30:00Z"/>
                <w:sz w:val="26"/>
                <w:szCs w:val="26"/>
              </w:rPr>
              <w:pPrChange w:id="1856" w:author="Ирина Васильевна" w:date="2025-11-14T15:30:00Z">
                <w:pPr>
                  <w:pStyle w:val="aa"/>
                </w:pPr>
              </w:pPrChange>
            </w:pPr>
            <w:del w:id="1857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1</w:delText>
              </w:r>
            </w:del>
          </w:p>
        </w:tc>
        <w:tc>
          <w:tcPr>
            <w:tcW w:w="5670" w:type="dxa"/>
          </w:tcPr>
          <w:p w:rsidR="00BA079D" w:rsidRPr="00CD4934" w:rsidDel="00FF67EC" w:rsidRDefault="00BA079D" w:rsidP="00FF67EC">
            <w:pPr>
              <w:pStyle w:val="aa"/>
              <w:ind w:firstLine="9072"/>
              <w:rPr>
                <w:del w:id="1858" w:author="Ирина Васильевна" w:date="2025-11-14T15:30:00Z"/>
                <w:sz w:val="26"/>
                <w:szCs w:val="26"/>
                <w:lang w:val="ru-RU"/>
              </w:rPr>
              <w:pPrChange w:id="1859" w:author="Ирина Васильевна" w:date="2025-11-14T15:30:00Z">
                <w:pPr>
                  <w:pStyle w:val="aa"/>
                </w:pPr>
              </w:pPrChange>
            </w:pPr>
            <w:del w:id="1860" w:author="Ирина Васильевна" w:date="2025-11-14T15:30:00Z">
              <w:r w:rsidRPr="00CD4934" w:rsidDel="00FF67EC">
                <w:rPr>
                  <w:sz w:val="26"/>
                  <w:szCs w:val="26"/>
                  <w:lang w:val="ru-RU" w:eastAsia="ru-RU"/>
                </w:rPr>
                <w:delText>Численность занимающихся по дополнительным образовательным программам спортивной подготовки в МБУ ДО «Спортивная школа «Лидер»»</w:delText>
              </w:r>
            </w:del>
          </w:p>
        </w:tc>
        <w:tc>
          <w:tcPr>
            <w:tcW w:w="1417" w:type="dxa"/>
            <w:vAlign w:val="center"/>
          </w:tcPr>
          <w:p w:rsidR="00BA079D" w:rsidRPr="007C17AD" w:rsidDel="00FF67EC" w:rsidRDefault="007C17AD" w:rsidP="00FF67EC">
            <w:pPr>
              <w:pStyle w:val="aa"/>
              <w:ind w:firstLine="9072"/>
              <w:jc w:val="center"/>
              <w:rPr>
                <w:del w:id="1861" w:author="Ирина Васильевна" w:date="2025-11-14T15:30:00Z"/>
                <w:sz w:val="26"/>
                <w:szCs w:val="26"/>
                <w:lang w:val="ru-RU"/>
              </w:rPr>
              <w:pPrChange w:id="1862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63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Ч</w:delText>
              </w:r>
              <w:r w:rsidR="00BA079D" w:rsidRPr="00CD4934" w:rsidDel="00FF67EC">
                <w:rPr>
                  <w:sz w:val="26"/>
                  <w:szCs w:val="26"/>
                </w:rPr>
                <w:delText>ел</w:delText>
              </w:r>
              <w:r w:rsidDel="00FF67EC">
                <w:rPr>
                  <w:sz w:val="26"/>
                  <w:szCs w:val="26"/>
                  <w:lang w:val="ru-RU"/>
                </w:rPr>
                <w:delText>.</w:delText>
              </w:r>
            </w:del>
          </w:p>
        </w:tc>
        <w:tc>
          <w:tcPr>
            <w:tcW w:w="1843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64" w:author="Ирина Васильевна" w:date="2025-11-14T15:30:00Z"/>
                <w:sz w:val="26"/>
                <w:szCs w:val="26"/>
              </w:rPr>
              <w:pPrChange w:id="1865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66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 xml:space="preserve">Статотчет- 5ФК 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67" w:author="Ирина Васильевна" w:date="2025-11-14T15:30:00Z"/>
                <w:sz w:val="26"/>
                <w:szCs w:val="26"/>
                <w:lang w:val="ru-RU"/>
              </w:rPr>
              <w:pPrChange w:id="1868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69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246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70" w:author="Ирина Васильевна" w:date="2025-11-14T15:30:00Z"/>
                <w:sz w:val="26"/>
                <w:szCs w:val="26"/>
              </w:rPr>
              <w:pPrChange w:id="1871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72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2</w:delText>
              </w:r>
              <w:r w:rsidRPr="00CD4934" w:rsidDel="00FF67EC">
                <w:rPr>
                  <w:sz w:val="26"/>
                  <w:szCs w:val="26"/>
                </w:rPr>
                <w:delText>4</w:delText>
              </w:r>
              <w:r w:rsidRPr="00CD4934" w:rsidDel="00FF67EC">
                <w:rPr>
                  <w:sz w:val="26"/>
                  <w:szCs w:val="26"/>
                  <w:lang w:val="ru-RU"/>
                </w:rPr>
                <w:delText>8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73" w:author="Ирина Васильевна" w:date="2025-11-14T15:30:00Z"/>
                <w:sz w:val="26"/>
                <w:szCs w:val="26"/>
                <w:lang w:val="ru-RU"/>
              </w:rPr>
              <w:pPrChange w:id="1874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75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250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76" w:author="Ирина Васильевна" w:date="2025-11-14T15:30:00Z"/>
                <w:sz w:val="26"/>
                <w:szCs w:val="26"/>
                <w:lang w:val="ru-RU"/>
              </w:rPr>
              <w:pPrChange w:id="1877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78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250</w:delText>
              </w:r>
            </w:del>
          </w:p>
        </w:tc>
      </w:tr>
      <w:tr w:rsidR="00BA079D" w:rsidRPr="00CD4934" w:rsidDel="00FF67EC" w:rsidTr="00210906">
        <w:trPr>
          <w:del w:id="1879" w:author="Ирина Васильевна" w:date="2025-11-14T15:30:00Z"/>
        </w:trPr>
        <w:tc>
          <w:tcPr>
            <w:tcW w:w="567" w:type="dxa"/>
          </w:tcPr>
          <w:p w:rsidR="00BA079D" w:rsidRPr="00CD4934" w:rsidDel="00FF67EC" w:rsidRDefault="00BA079D" w:rsidP="00FF67EC">
            <w:pPr>
              <w:pStyle w:val="aa"/>
              <w:ind w:firstLine="9072"/>
              <w:rPr>
                <w:del w:id="1880" w:author="Ирина Васильевна" w:date="2025-11-14T15:30:00Z"/>
                <w:sz w:val="26"/>
                <w:szCs w:val="26"/>
              </w:rPr>
              <w:pPrChange w:id="1881" w:author="Ирина Васильевна" w:date="2025-11-14T15:30:00Z">
                <w:pPr>
                  <w:pStyle w:val="aa"/>
                </w:pPr>
              </w:pPrChange>
            </w:pPr>
            <w:del w:id="1882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2</w:delText>
              </w:r>
            </w:del>
          </w:p>
        </w:tc>
        <w:tc>
          <w:tcPr>
            <w:tcW w:w="5670" w:type="dxa"/>
          </w:tcPr>
          <w:p w:rsidR="00BA079D" w:rsidRPr="00CD4934" w:rsidDel="00FF67EC" w:rsidRDefault="00BA079D" w:rsidP="00FF67EC">
            <w:pPr>
              <w:pStyle w:val="aa"/>
              <w:ind w:firstLine="9072"/>
              <w:rPr>
                <w:del w:id="1883" w:author="Ирина Васильевна" w:date="2025-11-14T15:30:00Z"/>
                <w:sz w:val="26"/>
                <w:szCs w:val="26"/>
                <w:lang w:val="ru-RU"/>
              </w:rPr>
              <w:pPrChange w:id="1884" w:author="Ирина Васильевна" w:date="2025-11-14T15:30:00Z">
                <w:pPr>
                  <w:pStyle w:val="aa"/>
                </w:pPr>
              </w:pPrChange>
            </w:pPr>
            <w:del w:id="1885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 xml:space="preserve">Количество спортивных сооружений </w:delText>
              </w:r>
              <w:r w:rsidR="004F1352" w:rsidDel="00FF67EC">
                <w:rPr>
                  <w:sz w:val="26"/>
                  <w:szCs w:val="26"/>
                  <w:lang w:val="ru-RU"/>
                </w:rPr>
                <w:delText>в округе</w:delText>
              </w:r>
            </w:del>
          </w:p>
        </w:tc>
        <w:tc>
          <w:tcPr>
            <w:tcW w:w="1417" w:type="dxa"/>
            <w:vAlign w:val="center"/>
          </w:tcPr>
          <w:p w:rsidR="00BA079D" w:rsidRPr="00CD4934" w:rsidDel="00FF67EC" w:rsidRDefault="00CD4934" w:rsidP="00FF67EC">
            <w:pPr>
              <w:pStyle w:val="aa"/>
              <w:ind w:firstLine="9072"/>
              <w:jc w:val="center"/>
              <w:rPr>
                <w:del w:id="1886" w:author="Ирина Васильевна" w:date="2025-11-14T15:30:00Z"/>
                <w:sz w:val="26"/>
                <w:szCs w:val="26"/>
                <w:lang w:val="ru-RU"/>
              </w:rPr>
              <w:pPrChange w:id="1887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88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Ед.</w:delText>
              </w:r>
            </w:del>
          </w:p>
        </w:tc>
        <w:tc>
          <w:tcPr>
            <w:tcW w:w="1843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89" w:author="Ирина Васильевна" w:date="2025-11-14T15:30:00Z"/>
                <w:sz w:val="26"/>
                <w:szCs w:val="26"/>
                <w:lang w:val="ru-RU"/>
              </w:rPr>
              <w:pPrChange w:id="1890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91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1ФК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92" w:author="Ирина Васильевна" w:date="2025-11-14T15:30:00Z"/>
                <w:sz w:val="26"/>
                <w:szCs w:val="26"/>
                <w:lang w:val="ru-RU"/>
              </w:rPr>
              <w:pPrChange w:id="1893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94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69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95" w:author="Ирина Васильевна" w:date="2025-11-14T15:30:00Z"/>
                <w:sz w:val="26"/>
                <w:szCs w:val="26"/>
                <w:lang w:val="ru-RU"/>
              </w:rPr>
              <w:pPrChange w:id="1896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897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70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898" w:author="Ирина Васильевна" w:date="2025-11-14T15:30:00Z"/>
                <w:sz w:val="26"/>
                <w:szCs w:val="26"/>
                <w:lang w:val="ru-RU"/>
              </w:rPr>
              <w:pPrChange w:id="1899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00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71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901" w:author="Ирина Васильевна" w:date="2025-11-14T15:30:00Z"/>
                <w:sz w:val="26"/>
                <w:szCs w:val="26"/>
                <w:lang w:val="ru-RU"/>
              </w:rPr>
              <w:pPrChange w:id="1902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03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72</w:delText>
              </w:r>
            </w:del>
          </w:p>
        </w:tc>
      </w:tr>
      <w:tr w:rsidR="00BA079D" w:rsidRPr="00CD4934" w:rsidDel="00FF67EC" w:rsidTr="00210906">
        <w:trPr>
          <w:del w:id="1904" w:author="Ирина Васильевна" w:date="2025-11-14T15:30:00Z"/>
        </w:trPr>
        <w:tc>
          <w:tcPr>
            <w:tcW w:w="567" w:type="dxa"/>
          </w:tcPr>
          <w:p w:rsidR="00BA079D" w:rsidRPr="00210906" w:rsidDel="00FF67EC" w:rsidRDefault="00210906" w:rsidP="00FF67EC">
            <w:pPr>
              <w:pStyle w:val="aa"/>
              <w:ind w:firstLine="9072"/>
              <w:rPr>
                <w:del w:id="1905" w:author="Ирина Васильевна" w:date="2025-11-14T15:30:00Z"/>
                <w:sz w:val="26"/>
                <w:szCs w:val="26"/>
                <w:lang w:val="ru-RU"/>
              </w:rPr>
              <w:pPrChange w:id="1906" w:author="Ирина Васильевна" w:date="2025-11-14T15:30:00Z">
                <w:pPr>
                  <w:pStyle w:val="aa"/>
                </w:pPr>
              </w:pPrChange>
            </w:pPr>
            <w:del w:id="1907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3</w:delText>
              </w:r>
            </w:del>
          </w:p>
        </w:tc>
        <w:tc>
          <w:tcPr>
            <w:tcW w:w="5670" w:type="dxa"/>
          </w:tcPr>
          <w:p w:rsidR="00BA079D" w:rsidRPr="00CD4934" w:rsidDel="00FF67EC" w:rsidRDefault="00BA079D" w:rsidP="00FF67EC">
            <w:pPr>
              <w:pStyle w:val="aa"/>
              <w:ind w:firstLine="9072"/>
              <w:rPr>
                <w:del w:id="1908" w:author="Ирина Васильевна" w:date="2025-11-14T15:30:00Z"/>
                <w:sz w:val="26"/>
                <w:szCs w:val="26"/>
                <w:lang w:val="ru-RU"/>
              </w:rPr>
              <w:pPrChange w:id="1909" w:author="Ирина Васильевна" w:date="2025-11-14T15:30:00Z">
                <w:pPr>
                  <w:pStyle w:val="aa"/>
                </w:pPr>
              </w:pPrChange>
            </w:pPr>
            <w:del w:id="1910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Доля граждан Абанского района, принимающих участие в выполнении нормативов ВФСК ГТО, в общей численности населения о</w:delText>
              </w:r>
              <w:r w:rsidR="00171DBD" w:rsidDel="00FF67EC">
                <w:rPr>
                  <w:sz w:val="26"/>
                  <w:szCs w:val="26"/>
                  <w:lang w:val="ru-RU"/>
                </w:rPr>
                <w:delText>круг</w:delText>
              </w:r>
              <w:r w:rsidRPr="00CD4934" w:rsidDel="00FF67EC">
                <w:rPr>
                  <w:sz w:val="26"/>
                  <w:szCs w:val="26"/>
                  <w:lang w:val="ru-RU"/>
                </w:rPr>
                <w:delText>а</w:delText>
              </w:r>
            </w:del>
          </w:p>
        </w:tc>
        <w:tc>
          <w:tcPr>
            <w:tcW w:w="1417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911" w:author="Ирина Васильевна" w:date="2025-11-14T15:30:00Z"/>
                <w:sz w:val="26"/>
                <w:szCs w:val="26"/>
                <w:lang w:val="ru-RU"/>
              </w:rPr>
              <w:pPrChange w:id="1912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13" w:author="Ирина Васильевна" w:date="2025-11-14T15:30:00Z">
              <w:r w:rsidRPr="00CD4934" w:rsidDel="00FF67EC">
                <w:rPr>
                  <w:sz w:val="26"/>
                  <w:szCs w:val="26"/>
                </w:rPr>
                <w:delText>%</w:delText>
              </w:r>
            </w:del>
          </w:p>
        </w:tc>
        <w:tc>
          <w:tcPr>
            <w:tcW w:w="1843" w:type="dxa"/>
            <w:vAlign w:val="center"/>
          </w:tcPr>
          <w:p w:rsidR="00BA079D" w:rsidRPr="00CD4934" w:rsidDel="00FF67EC" w:rsidRDefault="00BA079D" w:rsidP="00FF67EC">
            <w:pPr>
              <w:pStyle w:val="aa"/>
              <w:ind w:firstLine="9072"/>
              <w:jc w:val="center"/>
              <w:rPr>
                <w:del w:id="1914" w:author="Ирина Васильевна" w:date="2025-11-14T15:30:00Z"/>
                <w:sz w:val="26"/>
                <w:szCs w:val="26"/>
                <w:lang w:val="ru-RU"/>
              </w:rPr>
              <w:pPrChange w:id="1915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16" w:author="Ирина Васильевна" w:date="2025-11-14T15:30:00Z">
              <w:r w:rsidRPr="00CD4934" w:rsidDel="00FF67EC">
                <w:rPr>
                  <w:sz w:val="26"/>
                  <w:szCs w:val="26"/>
                  <w:lang w:val="ru-RU"/>
                </w:rPr>
                <w:delText>2</w:delText>
              </w:r>
              <w:r w:rsidRPr="00CD4934" w:rsidDel="00FF67EC">
                <w:rPr>
                  <w:sz w:val="26"/>
                  <w:szCs w:val="26"/>
                </w:rPr>
                <w:delText>ФК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210906" w:rsidP="00FF67EC">
            <w:pPr>
              <w:pStyle w:val="aa"/>
              <w:ind w:firstLine="9072"/>
              <w:jc w:val="center"/>
              <w:rPr>
                <w:del w:id="1917" w:author="Ирина Васильевна" w:date="2025-11-14T15:30:00Z"/>
                <w:sz w:val="26"/>
                <w:szCs w:val="26"/>
                <w:lang w:val="ru-RU"/>
              </w:rPr>
              <w:pPrChange w:id="1918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19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2</w:delText>
              </w:r>
              <w:r w:rsidR="00E000C4" w:rsidDel="00FF67EC">
                <w:rPr>
                  <w:sz w:val="26"/>
                  <w:szCs w:val="26"/>
                  <w:lang w:val="ru-RU"/>
                </w:rPr>
                <w:delText>0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210906" w:rsidP="00FF67EC">
            <w:pPr>
              <w:pStyle w:val="aa"/>
              <w:ind w:firstLine="9072"/>
              <w:jc w:val="center"/>
              <w:rPr>
                <w:del w:id="1920" w:author="Ирина Васильевна" w:date="2025-11-14T15:30:00Z"/>
                <w:sz w:val="26"/>
                <w:szCs w:val="26"/>
                <w:lang w:val="ru-RU"/>
              </w:rPr>
              <w:pPrChange w:id="1921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22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2</w:delText>
              </w:r>
              <w:r w:rsidR="00E000C4" w:rsidDel="00FF67EC">
                <w:rPr>
                  <w:sz w:val="26"/>
                  <w:szCs w:val="26"/>
                  <w:lang w:val="ru-RU"/>
                </w:rPr>
                <w:delText>0</w:delText>
              </w:r>
            </w:del>
          </w:p>
        </w:tc>
        <w:tc>
          <w:tcPr>
            <w:tcW w:w="1276" w:type="dxa"/>
            <w:vAlign w:val="center"/>
          </w:tcPr>
          <w:p w:rsidR="00BA079D" w:rsidRPr="00CD4934" w:rsidDel="00FF67EC" w:rsidRDefault="00210906" w:rsidP="00FF67EC">
            <w:pPr>
              <w:pStyle w:val="aa"/>
              <w:ind w:firstLine="9072"/>
              <w:jc w:val="center"/>
              <w:rPr>
                <w:del w:id="1923" w:author="Ирина Васильевна" w:date="2025-11-14T15:30:00Z"/>
                <w:sz w:val="26"/>
                <w:szCs w:val="26"/>
                <w:lang w:val="ru-RU"/>
              </w:rPr>
              <w:pPrChange w:id="1924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25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2</w:delText>
              </w:r>
              <w:r w:rsidR="00E000C4" w:rsidDel="00FF67EC">
                <w:rPr>
                  <w:sz w:val="26"/>
                  <w:szCs w:val="26"/>
                  <w:lang w:val="ru-RU"/>
                </w:rPr>
                <w:delText>0</w:delText>
              </w:r>
            </w:del>
          </w:p>
        </w:tc>
        <w:tc>
          <w:tcPr>
            <w:tcW w:w="1134" w:type="dxa"/>
            <w:vAlign w:val="center"/>
          </w:tcPr>
          <w:p w:rsidR="00BA079D" w:rsidRPr="00CD4934" w:rsidDel="00FF67EC" w:rsidRDefault="00210906" w:rsidP="00FF67EC">
            <w:pPr>
              <w:pStyle w:val="aa"/>
              <w:ind w:firstLine="9072"/>
              <w:jc w:val="center"/>
              <w:rPr>
                <w:del w:id="1926" w:author="Ирина Васильевна" w:date="2025-11-14T15:30:00Z"/>
                <w:sz w:val="26"/>
                <w:szCs w:val="26"/>
                <w:lang w:val="ru-RU"/>
              </w:rPr>
              <w:pPrChange w:id="1927" w:author="Ирина Васильевна" w:date="2025-11-14T15:30:00Z">
                <w:pPr>
                  <w:pStyle w:val="aa"/>
                  <w:jc w:val="center"/>
                </w:pPr>
              </w:pPrChange>
            </w:pPr>
            <w:del w:id="1928" w:author="Ирина Васильевна" w:date="2025-11-14T15:30:00Z">
              <w:r w:rsidDel="00FF67EC">
                <w:rPr>
                  <w:sz w:val="26"/>
                  <w:szCs w:val="26"/>
                  <w:lang w:val="ru-RU"/>
                </w:rPr>
                <w:delText>2</w:delText>
              </w:r>
              <w:r w:rsidR="00E000C4" w:rsidDel="00FF67EC">
                <w:rPr>
                  <w:sz w:val="26"/>
                  <w:szCs w:val="26"/>
                  <w:lang w:val="ru-RU"/>
                </w:rPr>
                <w:delText>0</w:delText>
              </w:r>
            </w:del>
          </w:p>
        </w:tc>
      </w:tr>
    </w:tbl>
    <w:p w:rsidR="001005A6" w:rsidDel="00FF67EC" w:rsidRDefault="001005A6" w:rsidP="00FF67EC">
      <w:pPr>
        <w:pStyle w:val="ConsPlusNormal"/>
        <w:ind w:left="9072" w:firstLine="9072"/>
        <w:outlineLvl w:val="2"/>
        <w:rPr>
          <w:del w:id="1929" w:author="Ирина Васильевна" w:date="2025-11-14T15:30:00Z"/>
          <w:rFonts w:ascii="Times New Roman" w:hAnsi="Times New Roman" w:cs="Times New Roman"/>
          <w:sz w:val="28"/>
          <w:szCs w:val="28"/>
        </w:rPr>
        <w:pPrChange w:id="1930" w:author="Ирина Васильевна" w:date="2025-11-14T15:30:00Z">
          <w:pPr>
            <w:pStyle w:val="ConsPlusNormal"/>
            <w:ind w:left="9072" w:firstLine="0"/>
            <w:outlineLvl w:val="2"/>
          </w:pPr>
        </w:pPrChange>
      </w:pPr>
    </w:p>
    <w:p w:rsidR="00CD4934" w:rsidDel="00FF67EC" w:rsidRDefault="00CD4934" w:rsidP="00FF67EC">
      <w:pPr>
        <w:pStyle w:val="ConsPlusNormal"/>
        <w:ind w:left="9072" w:firstLine="9072"/>
        <w:outlineLvl w:val="2"/>
        <w:rPr>
          <w:del w:id="1931" w:author="Ирина Васильевна" w:date="2025-11-14T15:30:00Z"/>
          <w:rFonts w:ascii="Times New Roman" w:hAnsi="Times New Roman" w:cs="Times New Roman"/>
          <w:sz w:val="28"/>
          <w:szCs w:val="28"/>
        </w:rPr>
        <w:pPrChange w:id="1932" w:author="Ирина Васильевна" w:date="2025-11-14T15:30:00Z">
          <w:pPr>
            <w:pStyle w:val="ConsPlusNormal"/>
            <w:ind w:left="9072" w:firstLine="0"/>
            <w:outlineLvl w:val="2"/>
          </w:pPr>
        </w:pPrChange>
      </w:pPr>
    </w:p>
    <w:p w:rsidR="00CD4934" w:rsidRPr="00EE6128" w:rsidDel="00FF67EC" w:rsidRDefault="00CD4934" w:rsidP="00FF67EC">
      <w:pPr>
        <w:pStyle w:val="ConsPlusNormal"/>
        <w:ind w:left="9072" w:firstLine="9072"/>
        <w:outlineLvl w:val="2"/>
        <w:rPr>
          <w:del w:id="1933" w:author="Ирина Васильевна" w:date="2025-11-14T15:30:00Z"/>
          <w:rFonts w:ascii="Times New Roman" w:hAnsi="Times New Roman" w:cs="Times New Roman"/>
          <w:sz w:val="28"/>
          <w:szCs w:val="28"/>
        </w:rPr>
        <w:pPrChange w:id="1934" w:author="Ирина Васильевна" w:date="2025-11-14T15:30:00Z">
          <w:pPr>
            <w:pStyle w:val="ConsPlusNormal"/>
            <w:ind w:left="9072" w:firstLine="0"/>
            <w:outlineLvl w:val="2"/>
          </w:pPr>
        </w:pPrChange>
      </w:pPr>
    </w:p>
    <w:p w:rsidR="00280CA4" w:rsidDel="00FF67EC" w:rsidRDefault="004D3AD3" w:rsidP="00FF67EC">
      <w:pPr>
        <w:pStyle w:val="aa"/>
        <w:ind w:left="7938" w:firstLine="9072"/>
        <w:jc w:val="right"/>
        <w:rPr>
          <w:del w:id="1935" w:author="Ирина Васильевна" w:date="2025-11-14T15:30:00Z"/>
          <w:sz w:val="28"/>
          <w:szCs w:val="28"/>
          <w:lang w:val="ru-RU"/>
        </w:rPr>
        <w:pPrChange w:id="1936" w:author="Ирина Васильевна" w:date="2025-11-14T15:30:00Z">
          <w:pPr>
            <w:pStyle w:val="aa"/>
            <w:ind w:left="7938"/>
            <w:jc w:val="right"/>
          </w:pPr>
        </w:pPrChange>
      </w:pPr>
      <w:del w:id="1937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 xml:space="preserve">Приложение 2 </w:delText>
        </w:r>
      </w:del>
    </w:p>
    <w:p w:rsidR="00280CA4" w:rsidDel="00FF67EC" w:rsidRDefault="004D3AD3" w:rsidP="00FF67EC">
      <w:pPr>
        <w:pStyle w:val="aa"/>
        <w:ind w:left="7938" w:firstLine="9072"/>
        <w:jc w:val="right"/>
        <w:rPr>
          <w:del w:id="1938" w:author="Ирина Васильевна" w:date="2025-11-14T15:30:00Z"/>
          <w:sz w:val="28"/>
          <w:szCs w:val="28"/>
          <w:lang w:val="ru-RU"/>
        </w:rPr>
        <w:pPrChange w:id="1939" w:author="Ирина Васильевна" w:date="2025-11-14T15:30:00Z">
          <w:pPr>
            <w:pStyle w:val="aa"/>
            <w:ind w:left="7938"/>
            <w:jc w:val="right"/>
          </w:pPr>
        </w:pPrChange>
      </w:pPr>
      <w:del w:id="1940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 xml:space="preserve">к подпрограмме 2 </w:delText>
        </w:r>
      </w:del>
    </w:p>
    <w:p w:rsidR="00280CA4" w:rsidDel="00FF67EC" w:rsidRDefault="004D3AD3" w:rsidP="00FF67EC">
      <w:pPr>
        <w:pStyle w:val="aa"/>
        <w:ind w:left="7938" w:firstLine="9072"/>
        <w:jc w:val="right"/>
        <w:rPr>
          <w:del w:id="1941" w:author="Ирина Васильевна" w:date="2025-11-14T15:30:00Z"/>
          <w:sz w:val="28"/>
          <w:szCs w:val="28"/>
          <w:lang w:val="ru-RU"/>
        </w:rPr>
        <w:pPrChange w:id="1942" w:author="Ирина Васильевна" w:date="2025-11-14T15:30:00Z">
          <w:pPr>
            <w:pStyle w:val="aa"/>
            <w:ind w:left="7938"/>
            <w:jc w:val="right"/>
          </w:pPr>
        </w:pPrChange>
      </w:pPr>
      <w:del w:id="1943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 xml:space="preserve">                                                               «Обеспечение реализации </w:delText>
        </w:r>
      </w:del>
    </w:p>
    <w:p w:rsidR="00280CA4" w:rsidDel="00FF67EC" w:rsidRDefault="004D3AD3" w:rsidP="00FF67EC">
      <w:pPr>
        <w:pStyle w:val="aa"/>
        <w:ind w:left="7938" w:firstLine="9072"/>
        <w:jc w:val="right"/>
        <w:rPr>
          <w:del w:id="1944" w:author="Ирина Васильевна" w:date="2025-11-14T15:30:00Z"/>
          <w:sz w:val="28"/>
          <w:szCs w:val="28"/>
          <w:lang w:val="ru-RU"/>
        </w:rPr>
        <w:pPrChange w:id="1945" w:author="Ирина Васильевна" w:date="2025-11-14T15:30:00Z">
          <w:pPr>
            <w:pStyle w:val="aa"/>
            <w:ind w:left="7938"/>
            <w:jc w:val="right"/>
          </w:pPr>
        </w:pPrChange>
      </w:pPr>
      <w:del w:id="1946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>муниципальной программы»</w:delText>
        </w:r>
      </w:del>
    </w:p>
    <w:p w:rsidR="0083795E" w:rsidDel="00FF67EC" w:rsidRDefault="004D3AD3" w:rsidP="00FF67EC">
      <w:pPr>
        <w:pStyle w:val="aa"/>
        <w:ind w:left="7938" w:firstLine="9072"/>
        <w:rPr>
          <w:del w:id="1947" w:author="Ирина Васильевна" w:date="2025-11-14T15:30:00Z"/>
          <w:sz w:val="28"/>
          <w:szCs w:val="28"/>
          <w:lang w:val="ru-RU"/>
        </w:rPr>
        <w:pPrChange w:id="1948" w:author="Ирина Васильевна" w:date="2025-11-14T15:30:00Z">
          <w:pPr>
            <w:pStyle w:val="aa"/>
            <w:ind w:left="7938"/>
          </w:pPr>
        </w:pPrChange>
      </w:pPr>
      <w:del w:id="1949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 xml:space="preserve"> </w:delText>
        </w:r>
      </w:del>
    </w:p>
    <w:p w:rsidR="001005A6" w:rsidRPr="007C17AD" w:rsidDel="00FF67EC" w:rsidRDefault="004D3AD3" w:rsidP="00FF67EC">
      <w:pPr>
        <w:ind w:firstLine="9072"/>
        <w:jc w:val="center"/>
        <w:outlineLvl w:val="0"/>
        <w:rPr>
          <w:del w:id="1950" w:author="Ирина Васильевна" w:date="2025-11-14T15:30:00Z"/>
          <w:sz w:val="28"/>
          <w:szCs w:val="28"/>
          <w:lang w:val="ru-RU"/>
        </w:rPr>
        <w:pPrChange w:id="1951" w:author="Ирина Васильевна" w:date="2025-11-14T15:30:00Z">
          <w:pPr>
            <w:jc w:val="center"/>
            <w:outlineLvl w:val="0"/>
          </w:pPr>
        </w:pPrChange>
      </w:pPr>
      <w:del w:id="1952" w:author="Ирина Васильевна" w:date="2025-11-14T15:30:00Z">
        <w:r w:rsidRPr="004D3AD3" w:rsidDel="00FF67EC">
          <w:rPr>
            <w:sz w:val="28"/>
            <w:szCs w:val="28"/>
            <w:lang w:val="ru-RU"/>
          </w:rPr>
          <w:delText>Перечень мероприятий подпрограммы с указанием объема средств на их реализацию и ожидаемых результатов</w:delText>
        </w:r>
      </w:del>
    </w:p>
    <w:tbl>
      <w:tblPr>
        <w:tblW w:w="15829" w:type="dxa"/>
        <w:tblInd w:w="392" w:type="dxa"/>
        <w:tblLayout w:type="fixed"/>
        <w:tblLook w:val="00A0"/>
      </w:tblPr>
      <w:tblGrid>
        <w:gridCol w:w="1559"/>
        <w:gridCol w:w="1418"/>
        <w:gridCol w:w="851"/>
        <w:gridCol w:w="850"/>
        <w:gridCol w:w="1276"/>
        <w:gridCol w:w="142"/>
        <w:gridCol w:w="708"/>
        <w:gridCol w:w="1276"/>
        <w:gridCol w:w="142"/>
        <w:gridCol w:w="339"/>
        <w:gridCol w:w="795"/>
        <w:gridCol w:w="992"/>
        <w:gridCol w:w="284"/>
        <w:gridCol w:w="992"/>
        <w:gridCol w:w="142"/>
        <w:gridCol w:w="996"/>
        <w:gridCol w:w="1980"/>
        <w:gridCol w:w="1087"/>
      </w:tblGrid>
      <w:tr w:rsidR="001005A6" w:rsidRPr="00C030AA" w:rsidDel="00FF67EC" w:rsidTr="003C75D9">
        <w:trPr>
          <w:gridAfter w:val="1"/>
          <w:wAfter w:w="1087" w:type="dxa"/>
          <w:trHeight w:val="675"/>
          <w:del w:id="1953" w:author="Ирина Васильевна" w:date="2025-11-14T15:30:00Z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54" w:author="Ирина Васильевна" w:date="2025-11-14T15:30:00Z"/>
              </w:rPr>
              <w:pPrChange w:id="1955" w:author="Ирина Васильевна" w:date="2025-11-14T15:30:00Z">
                <w:pPr>
                  <w:jc w:val="center"/>
                </w:pPr>
              </w:pPrChange>
            </w:pPr>
            <w:del w:id="1956" w:author="Ирина Васильевна" w:date="2025-11-14T15:30:00Z">
              <w:r w:rsidRPr="00BA079D" w:rsidDel="00FF67EC">
                <w:delText>Наименование программы, подпрограммы</w:delText>
              </w:r>
            </w:del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57" w:author="Ирина Васильевна" w:date="2025-11-14T15:30:00Z"/>
              </w:rPr>
              <w:pPrChange w:id="1958" w:author="Ирина Васильевна" w:date="2025-11-14T15:30:00Z">
                <w:pPr>
                  <w:jc w:val="center"/>
                </w:pPr>
              </w:pPrChange>
            </w:pPr>
            <w:del w:id="1959" w:author="Ирина Васильевна" w:date="2025-11-14T15:30:00Z">
              <w:r w:rsidRPr="00BA079D" w:rsidDel="00FF67EC">
                <w:delText xml:space="preserve">ГРБС </w:delText>
              </w:r>
            </w:del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60" w:author="Ирина Васильевна" w:date="2025-11-14T15:30:00Z"/>
              </w:rPr>
              <w:pPrChange w:id="1961" w:author="Ирина Васильевна" w:date="2025-11-14T15:30:00Z">
                <w:pPr>
                  <w:jc w:val="center"/>
                </w:pPr>
              </w:pPrChange>
            </w:pPr>
            <w:del w:id="1962" w:author="Ирина Васильевна" w:date="2025-11-14T15:30:00Z">
              <w:r w:rsidRPr="00BA079D" w:rsidDel="00FF67EC">
                <w:delText>Код бюджетной классификации</w:delText>
              </w:r>
            </w:del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63" w:author="Ирина Васильевна" w:date="2025-11-14T15:30:00Z"/>
              </w:rPr>
              <w:pPrChange w:id="1964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3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65" w:author="Ирина Васильевна" w:date="2025-11-14T15:30:00Z"/>
              </w:rPr>
              <w:pPrChange w:id="1966" w:author="Ирина Васильевна" w:date="2025-11-14T15:30:00Z">
                <w:pPr>
                  <w:jc w:val="center"/>
                </w:pPr>
              </w:pPrChange>
            </w:pPr>
            <w:del w:id="1967" w:author="Ирина Васильевна" w:date="2025-11-14T15:30:00Z">
              <w:r w:rsidRPr="00BA079D" w:rsidDel="00FF67EC">
                <w:delText xml:space="preserve">Расходы </w:delText>
              </w:r>
              <w:r w:rsidRPr="00BA079D" w:rsidDel="00FF67EC">
                <w:br/>
                <w:delText>(тыс. руб.), годы</w:delText>
              </w:r>
            </w:del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68" w:author="Ирина Васильевна" w:date="2025-11-14T15:30:00Z"/>
                <w:lang w:val="ru-RU"/>
              </w:rPr>
              <w:pPrChange w:id="1969" w:author="Ирина Васильевна" w:date="2025-11-14T15:30:00Z">
                <w:pPr>
                  <w:jc w:val="center"/>
                </w:pPr>
              </w:pPrChange>
            </w:pPr>
            <w:del w:id="1970" w:author="Ирина Васильевна" w:date="2025-11-14T15:30:00Z">
              <w:r w:rsidRPr="00BA079D" w:rsidDel="00FF67EC">
                <w:rPr>
                  <w:lang w:val="ru-RU"/>
                </w:rPr>
                <w:delText>Ожидаемый результат от реализации подпрограммного мероприятия (в натуральном выражении)</w:delText>
              </w:r>
            </w:del>
          </w:p>
        </w:tc>
      </w:tr>
      <w:tr w:rsidR="001005A6" w:rsidRPr="00BA079D" w:rsidDel="00FF67EC" w:rsidTr="003C75D9">
        <w:trPr>
          <w:gridAfter w:val="1"/>
          <w:wAfter w:w="1087" w:type="dxa"/>
          <w:trHeight w:val="1092"/>
          <w:del w:id="1971" w:author="Ирина Васильевна" w:date="2025-11-14T15:30:00Z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rPr>
                <w:del w:id="1972" w:author="Ирина Васильевна" w:date="2025-11-14T15:30:00Z"/>
                <w:b/>
                <w:lang w:val="ru-RU"/>
              </w:rPr>
              <w:pPrChange w:id="1973" w:author="Ирина Васильевна" w:date="2025-11-14T15:30:00Z">
                <w:pPr/>
              </w:pPrChange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rPr>
                <w:del w:id="1974" w:author="Ирина Васильевна" w:date="2025-11-14T15:30:00Z"/>
                <w:b/>
                <w:lang w:val="ru-RU"/>
              </w:rPr>
              <w:pPrChange w:id="1975" w:author="Ирина Васильевна" w:date="2025-11-14T15:30:00Z">
                <w:pPr/>
              </w:pPrChange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76" w:author="Ирина Васильевна" w:date="2025-11-14T15:30:00Z"/>
              </w:rPr>
              <w:pPrChange w:id="1977" w:author="Ирина Васильевна" w:date="2025-11-14T15:30:00Z">
                <w:pPr>
                  <w:jc w:val="center"/>
                </w:pPr>
              </w:pPrChange>
            </w:pPr>
            <w:del w:id="1978" w:author="Ирина Васильевна" w:date="2025-11-14T15:30:00Z">
              <w:r w:rsidRPr="00BA079D" w:rsidDel="00FF67EC">
                <w:delText>ГРБС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79" w:author="Ирина Васильевна" w:date="2025-11-14T15:30:00Z"/>
              </w:rPr>
              <w:pPrChange w:id="1980" w:author="Ирина Васильевна" w:date="2025-11-14T15:30:00Z">
                <w:pPr>
                  <w:jc w:val="center"/>
                </w:pPr>
              </w:pPrChange>
            </w:pPr>
            <w:del w:id="1981" w:author="Ирина Васильевна" w:date="2025-11-14T15:30:00Z">
              <w:r w:rsidRPr="00BA079D" w:rsidDel="00FF67EC">
                <w:delText>РзПр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82" w:author="Ирина Васильевна" w:date="2025-11-14T15:30:00Z"/>
              </w:rPr>
              <w:pPrChange w:id="1983" w:author="Ирина Васильевна" w:date="2025-11-14T15:30:00Z">
                <w:pPr>
                  <w:jc w:val="center"/>
                </w:pPr>
              </w:pPrChange>
            </w:pPr>
            <w:del w:id="1984" w:author="Ирина Васильевна" w:date="2025-11-14T15:30:00Z">
              <w:r w:rsidRPr="00BA079D" w:rsidDel="00FF67EC">
                <w:delText>ЦСР</w:delText>
              </w:r>
            </w:del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85" w:author="Ирина Васильевна" w:date="2025-11-14T15:30:00Z"/>
              </w:rPr>
              <w:pPrChange w:id="1986" w:author="Ирина Васильевна" w:date="2025-11-14T15:30:00Z">
                <w:pPr>
                  <w:jc w:val="center"/>
                </w:pPr>
              </w:pPrChange>
            </w:pPr>
            <w:del w:id="1987" w:author="Ирина Васильевна" w:date="2025-11-14T15:30:00Z">
              <w:r w:rsidRPr="00BA079D" w:rsidDel="00FF67EC">
                <w:delText>ВР</w:delText>
              </w:r>
            </w:del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88" w:author="Ирина Васильевна" w:date="2025-11-14T15:30:00Z"/>
                <w:lang w:val="ru-RU"/>
              </w:rPr>
              <w:pPrChange w:id="1989" w:author="Ирина Васильевна" w:date="2025-11-14T15:30:00Z">
                <w:pPr>
                  <w:jc w:val="center"/>
                </w:pPr>
              </w:pPrChange>
            </w:pPr>
            <w:del w:id="1990" w:author="Ирина Васильевна" w:date="2025-11-14T15:30:00Z">
              <w:r w:rsidRPr="00BA079D" w:rsidDel="00FF67EC">
                <w:delText>202</w:delText>
              </w:r>
              <w:r w:rsidR="00571F5A" w:rsidRPr="00BA079D" w:rsidDel="00FF67EC">
                <w:rPr>
                  <w:lang w:val="ru-RU"/>
                </w:rPr>
                <w:delText>6</w:delText>
              </w:r>
            </w:del>
          </w:p>
          <w:p w:rsidR="001005A6" w:rsidRPr="00BA079D" w:rsidDel="00FF67EC" w:rsidRDefault="001005A6" w:rsidP="00FF67EC">
            <w:pPr>
              <w:ind w:firstLine="9072"/>
              <w:jc w:val="center"/>
              <w:rPr>
                <w:del w:id="1991" w:author="Ирина Васильевна" w:date="2025-11-14T15:30:00Z"/>
              </w:rPr>
              <w:pPrChange w:id="1992" w:author="Ирина Васильевна" w:date="2025-11-14T15:30:00Z">
                <w:pPr>
                  <w:jc w:val="center"/>
                </w:pPr>
              </w:pPrChange>
            </w:pPr>
            <w:del w:id="1993" w:author="Ирина Васильевна" w:date="2025-11-14T15:30:00Z">
              <w:r w:rsidRPr="00BA079D" w:rsidDel="00FF67EC">
                <w:delText>год</w:delText>
              </w:r>
            </w:del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1994" w:author="Ирина Васильевна" w:date="2025-11-14T15:30:00Z"/>
                <w:lang w:val="ru-RU"/>
              </w:rPr>
              <w:pPrChange w:id="1995" w:author="Ирина Васильевна" w:date="2025-11-14T15:30:00Z">
                <w:pPr>
                  <w:jc w:val="center"/>
                </w:pPr>
              </w:pPrChange>
            </w:pPr>
            <w:del w:id="1996" w:author="Ирина Васильевна" w:date="2025-11-14T15:30:00Z">
              <w:r w:rsidRPr="00BA079D" w:rsidDel="00FF67EC">
                <w:delText>202</w:delText>
              </w:r>
              <w:r w:rsidR="00571F5A" w:rsidRPr="00BA079D" w:rsidDel="00FF67EC">
                <w:rPr>
                  <w:lang w:val="ru-RU"/>
                </w:rPr>
                <w:delText>7</w:delText>
              </w:r>
            </w:del>
          </w:p>
          <w:p w:rsidR="001005A6" w:rsidRPr="00BA079D" w:rsidDel="00FF67EC" w:rsidRDefault="001005A6" w:rsidP="00FF67EC">
            <w:pPr>
              <w:ind w:firstLine="9072"/>
              <w:jc w:val="center"/>
              <w:rPr>
                <w:del w:id="1997" w:author="Ирина Васильевна" w:date="2025-11-14T15:30:00Z"/>
              </w:rPr>
              <w:pPrChange w:id="1998" w:author="Ирина Васильевна" w:date="2025-11-14T15:30:00Z">
                <w:pPr>
                  <w:jc w:val="center"/>
                </w:pPr>
              </w:pPrChange>
            </w:pPr>
            <w:del w:id="1999" w:author="Ирина Васильевна" w:date="2025-11-14T15:30:00Z">
              <w:r w:rsidRPr="00BA079D" w:rsidDel="00FF67EC">
                <w:delText xml:space="preserve"> год</w:delText>
              </w:r>
            </w:del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2000" w:author="Ирина Васильевна" w:date="2025-11-14T15:30:00Z"/>
              </w:rPr>
              <w:pPrChange w:id="2001" w:author="Ирина Васильевна" w:date="2025-11-14T15:30:00Z">
                <w:pPr>
                  <w:jc w:val="center"/>
                </w:pPr>
              </w:pPrChange>
            </w:pPr>
            <w:del w:id="2002" w:author="Ирина Васильевна" w:date="2025-11-14T15:30:00Z">
              <w:r w:rsidRPr="00BA079D" w:rsidDel="00FF67EC">
                <w:delText>202</w:delText>
              </w:r>
              <w:r w:rsidR="00571F5A" w:rsidRPr="00BA079D" w:rsidDel="00FF67EC">
                <w:rPr>
                  <w:lang w:val="ru-RU"/>
                </w:rPr>
                <w:delText>8</w:delText>
              </w:r>
              <w:r w:rsidRPr="00BA079D" w:rsidDel="00FF67EC">
                <w:delText xml:space="preserve"> год</w:delText>
              </w:r>
            </w:del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2003" w:author="Ирина Васильевна" w:date="2025-11-14T15:30:00Z"/>
              </w:rPr>
              <w:pPrChange w:id="2004" w:author="Ирина Васильевна" w:date="2025-11-14T15:30:00Z">
                <w:pPr>
                  <w:jc w:val="center"/>
                </w:pPr>
              </w:pPrChange>
            </w:pPr>
            <w:del w:id="2005" w:author="Ирина Васильевна" w:date="2025-11-14T15:30:00Z">
              <w:r w:rsidRPr="00BA079D" w:rsidDel="00FF67EC">
                <w:delText>Итого на период</w:delText>
              </w:r>
            </w:del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A6" w:rsidRPr="00BA079D" w:rsidDel="00FF67EC" w:rsidRDefault="001005A6" w:rsidP="00FF67EC">
            <w:pPr>
              <w:ind w:firstLine="9072"/>
              <w:rPr>
                <w:del w:id="2006" w:author="Ирина Васильевна" w:date="2025-11-14T15:30:00Z"/>
                <w:b/>
              </w:rPr>
              <w:pPrChange w:id="2007" w:author="Ирина Васильевна" w:date="2025-11-14T15:30:00Z">
                <w:pPr/>
              </w:pPrChange>
            </w:pPr>
          </w:p>
        </w:tc>
      </w:tr>
      <w:tr w:rsidR="001005A6" w:rsidRPr="00C030AA" w:rsidDel="00FF67EC" w:rsidTr="003C75D9">
        <w:trPr>
          <w:gridAfter w:val="1"/>
          <w:wAfter w:w="1087" w:type="dxa"/>
          <w:trHeight w:val="360"/>
          <w:del w:id="2008" w:author="Ирина Васильевна" w:date="2025-11-14T15:30:00Z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9D" w:rsidRPr="00BA079D" w:rsidDel="00FF67EC" w:rsidRDefault="001005A6" w:rsidP="00FF67EC">
            <w:pPr>
              <w:pStyle w:val="aa"/>
              <w:ind w:firstLine="9072"/>
              <w:jc w:val="both"/>
              <w:rPr>
                <w:del w:id="2009" w:author="Ирина Васильевна" w:date="2025-11-14T15:30:00Z"/>
                <w:lang w:val="ru-RU"/>
              </w:rPr>
              <w:pPrChange w:id="2010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2011" w:author="Ирина Васильевна" w:date="2025-11-14T15:30:00Z">
              <w:r w:rsidRPr="00BA079D" w:rsidDel="00FF67EC">
                <w:rPr>
                  <w:lang w:val="ru-RU"/>
                </w:rPr>
                <w:delText xml:space="preserve">Цель подпрограммы: </w:delText>
              </w:r>
              <w:r w:rsidR="00BA079D" w:rsidRPr="00BA079D" w:rsidDel="00FF67EC">
                <w:rPr>
                  <w:lang w:val="ru-RU"/>
                </w:rPr>
                <w:delText>Обеспечение разнообразия форм организации физкультурно-спортивной работы для всех категорий и групп населения, а также формирование системы подготовки спортивного резерва.</w:delText>
              </w:r>
            </w:del>
          </w:p>
          <w:p w:rsidR="00BA079D" w:rsidRPr="00BA079D" w:rsidDel="00FF67EC" w:rsidRDefault="00BA079D" w:rsidP="00FF67EC">
            <w:pPr>
              <w:ind w:firstLine="9072"/>
              <w:jc w:val="both"/>
              <w:rPr>
                <w:del w:id="2012" w:author="Ирина Васильевна" w:date="2025-11-14T15:30:00Z"/>
                <w:lang w:val="ru-RU"/>
              </w:rPr>
              <w:pPrChange w:id="2013" w:author="Ирина Васильевна" w:date="2025-11-14T15:30:00Z">
                <w:pPr>
                  <w:jc w:val="both"/>
                </w:pPr>
              </w:pPrChange>
            </w:pPr>
            <w:del w:id="2014" w:author="Ирина Васильевна" w:date="2025-11-14T15:30:00Z">
              <w:r w:rsidRPr="00BA079D" w:rsidDel="00FF67EC">
                <w:rPr>
                  <w:lang w:val="ru-RU"/>
                </w:rPr>
                <w:delText>Задачи подпрограммы:</w:delText>
              </w:r>
            </w:del>
          </w:p>
          <w:p w:rsidR="00BA079D" w:rsidRPr="00BA079D" w:rsidDel="00FF67EC" w:rsidRDefault="00BA079D" w:rsidP="00FF67EC">
            <w:pPr>
              <w:ind w:firstLine="9072"/>
              <w:jc w:val="both"/>
              <w:rPr>
                <w:del w:id="2015" w:author="Ирина Васильевна" w:date="2025-11-14T15:30:00Z"/>
                <w:lang w:val="ru-RU"/>
              </w:rPr>
              <w:pPrChange w:id="2016" w:author="Ирина Васильевна" w:date="2025-11-14T15:30:00Z">
                <w:pPr>
                  <w:jc w:val="both"/>
                </w:pPr>
              </w:pPrChange>
            </w:pPr>
            <w:del w:id="2017" w:author="Ирина Васильевна" w:date="2025-11-14T15:30:00Z">
              <w:r w:rsidRPr="00BA079D" w:rsidDel="00FF67EC">
                <w:rPr>
                  <w:lang w:val="ru-RU"/>
                </w:rPr>
                <w:delText>1. Формирование единой системы поиска, выявления и поддержки одаренных детей в области спорта;</w:delText>
              </w:r>
            </w:del>
          </w:p>
          <w:p w:rsidR="00BA079D" w:rsidRPr="00BA079D" w:rsidDel="00FF67EC" w:rsidRDefault="00BA079D" w:rsidP="00FF67EC">
            <w:pPr>
              <w:ind w:firstLine="9072"/>
              <w:jc w:val="both"/>
              <w:rPr>
                <w:del w:id="2018" w:author="Ирина Васильевна" w:date="2025-11-14T15:30:00Z"/>
                <w:lang w:val="ru-RU"/>
              </w:rPr>
              <w:pPrChange w:id="2019" w:author="Ирина Васильевна" w:date="2025-11-14T15:30:00Z">
                <w:pPr>
                  <w:jc w:val="both"/>
                </w:pPr>
              </w:pPrChange>
            </w:pPr>
            <w:del w:id="2020" w:author="Ирина Васильевна" w:date="2025-11-14T15:30:00Z">
              <w:r w:rsidRPr="00BA079D" w:rsidDel="00FF67EC">
                <w:rPr>
                  <w:lang w:val="ru-RU"/>
                </w:rPr>
                <w:delText>2. Развитие и совершенствование инфраструктуры физической культуры и спорта в «шаговой» доступности;</w:delText>
              </w:r>
            </w:del>
          </w:p>
          <w:p w:rsidR="001005A6" w:rsidRPr="00BA079D" w:rsidDel="00FF67EC" w:rsidRDefault="00BA079D" w:rsidP="00FF67EC">
            <w:pPr>
              <w:ind w:firstLine="9072"/>
              <w:jc w:val="both"/>
              <w:rPr>
                <w:del w:id="2021" w:author="Ирина Васильевна" w:date="2025-11-14T15:30:00Z"/>
                <w:lang w:val="ru-RU"/>
              </w:rPr>
              <w:pPrChange w:id="2022" w:author="Ирина Васильевна" w:date="2025-11-14T15:30:00Z">
                <w:pPr>
                  <w:jc w:val="both"/>
                </w:pPr>
              </w:pPrChange>
            </w:pPr>
            <w:del w:id="2023" w:author="Ирина Васильевна" w:date="2025-11-14T15:30:00Z">
              <w:r w:rsidRPr="00BA079D" w:rsidDel="00FF67EC">
                <w:rPr>
                  <w:lang w:val="ru-RU"/>
                </w:rPr>
                <w:delText xml:space="preserve">3.Внедрение ВФСК ГТО на территории </w:delText>
              </w:r>
              <w:r w:rsidR="004D3AD3" w:rsidRPr="00210906" w:rsidDel="00FF67EC">
                <w:rPr>
                  <w:lang w:val="ru-RU"/>
                </w:rPr>
                <w:delText xml:space="preserve">Абанского </w:delText>
              </w:r>
              <w:r w:rsidR="00210906" w:rsidRPr="00210906" w:rsidDel="00FF67EC">
                <w:rPr>
                  <w:lang w:val="ru-RU"/>
                </w:rPr>
                <w:delText>муниципального округа</w:delText>
              </w:r>
              <w:r w:rsidR="007C17AD" w:rsidRPr="00210906" w:rsidDel="00FF67EC">
                <w:rPr>
                  <w:lang w:val="ru-RU"/>
                </w:rPr>
                <w:delText>.</w:delText>
              </w:r>
            </w:del>
          </w:p>
        </w:tc>
      </w:tr>
      <w:tr w:rsidR="001005A6" w:rsidRPr="00C030AA" w:rsidDel="00FF67EC" w:rsidTr="003C75D9">
        <w:trPr>
          <w:gridAfter w:val="1"/>
          <w:wAfter w:w="1087" w:type="dxa"/>
          <w:trHeight w:val="360"/>
          <w:del w:id="2024" w:author="Ирина Васильевна" w:date="2025-11-14T15:30:00Z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5A6" w:rsidRPr="00BA079D" w:rsidDel="00FF67EC" w:rsidRDefault="001005A6" w:rsidP="00FF67EC">
            <w:pPr>
              <w:pStyle w:val="aa"/>
              <w:ind w:firstLine="9072"/>
              <w:jc w:val="both"/>
              <w:rPr>
                <w:del w:id="2025" w:author="Ирина Васильевна" w:date="2025-11-14T15:30:00Z"/>
                <w:lang w:val="ru-RU"/>
              </w:rPr>
              <w:pPrChange w:id="2026" w:author="Ирина Васильевна" w:date="2025-11-14T15:30:00Z">
                <w:pPr>
                  <w:pStyle w:val="aa"/>
                  <w:jc w:val="both"/>
                </w:pPr>
              </w:pPrChange>
            </w:pPr>
            <w:del w:id="2027" w:author="Ирина Васильевна" w:date="2025-11-14T15:30:00Z">
              <w:r w:rsidRPr="00BA079D" w:rsidDel="00FF67EC">
                <w:rPr>
                  <w:lang w:val="ru-RU"/>
                </w:rPr>
                <w:delText xml:space="preserve">Задача 1 </w:delText>
              </w:r>
              <w:r w:rsidRPr="00BA079D" w:rsidDel="00FF67EC">
                <w:rPr>
                  <w:bCs/>
                  <w:lang w:val="ru-RU"/>
                </w:rPr>
                <w:delText xml:space="preserve">- </w:delText>
              </w:r>
              <w:r w:rsidRPr="00BA079D" w:rsidDel="00FF67EC">
                <w:rPr>
                  <w:lang w:val="ru-RU"/>
                </w:rPr>
                <w:delText>Формирование единой системы поиска, выявления и поддержки одаренных детей в области спорта.</w:delText>
              </w:r>
            </w:del>
          </w:p>
        </w:tc>
      </w:tr>
      <w:tr w:rsidR="00152556" w:rsidRPr="00C030AA" w:rsidDel="00FF67EC" w:rsidTr="003C75D9">
        <w:trPr>
          <w:gridAfter w:val="1"/>
          <w:wAfter w:w="1087" w:type="dxa"/>
          <w:trHeight w:val="1440"/>
          <w:del w:id="2028" w:author="Ирина Васильевна" w:date="2025-11-14T15:30:00Z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556" w:rsidRPr="007C17AD" w:rsidDel="00FF67EC" w:rsidRDefault="00152556" w:rsidP="00FF67EC">
            <w:pPr>
              <w:pStyle w:val="aa"/>
              <w:ind w:firstLine="9072"/>
              <w:rPr>
                <w:del w:id="2029" w:author="Ирина Васильевна" w:date="2025-11-14T15:30:00Z"/>
                <w:lang w:val="ru-RU"/>
              </w:rPr>
              <w:pPrChange w:id="2030" w:author="Ирина Васильевна" w:date="2025-11-14T15:30:00Z">
                <w:pPr>
                  <w:pStyle w:val="aa"/>
                </w:pPr>
              </w:pPrChange>
            </w:pPr>
            <w:del w:id="2031" w:author="Ирина Васильевна" w:date="2025-11-14T15:30:00Z">
              <w:r w:rsidRPr="007C17AD" w:rsidDel="00FF67EC">
                <w:rPr>
                  <w:lang w:val="ru-RU"/>
                </w:rPr>
                <w:delText>Обеспечение деятельности (оказания услуг) подведомств</w:delText>
              </w:r>
              <w:r w:rsidRPr="007C17AD" w:rsidDel="00FF67EC">
                <w:rPr>
                  <w:lang w:val="ru-RU"/>
                </w:rPr>
                <w:lastRenderedPageBreak/>
                <w:delText xml:space="preserve">енных учреждений </w:delText>
              </w:r>
            </w:del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52556" w:rsidRPr="007C17AD" w:rsidDel="00FF67EC" w:rsidRDefault="00152556" w:rsidP="00FF67EC">
            <w:pPr>
              <w:ind w:firstLine="9072"/>
              <w:rPr>
                <w:del w:id="2032" w:author="Ирина Васильевна" w:date="2025-11-14T15:30:00Z"/>
                <w:lang w:val="ru-RU"/>
              </w:rPr>
              <w:pPrChange w:id="2033" w:author="Ирина Васильевна" w:date="2025-11-14T15:30:00Z">
                <w:pPr/>
              </w:pPrChange>
            </w:pPr>
            <w:del w:id="2034" w:author="Ирина Васильевна" w:date="2025-11-14T15:30:00Z">
              <w:r w:rsidRPr="007C17AD" w:rsidDel="00FF67EC">
                <w:rPr>
                  <w:lang w:val="ru-RU"/>
                </w:rPr>
                <w:lastRenderedPageBreak/>
                <w:delText xml:space="preserve">Отдел культуры, по делам молодёжи и спорта </w:delText>
              </w:r>
              <w:r w:rsidRPr="007C17AD" w:rsidDel="00FF67EC">
                <w:rPr>
                  <w:lang w:val="ru-RU"/>
                </w:rPr>
                <w:lastRenderedPageBreak/>
                <w:delText>администрации Абанского района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152556" w:rsidP="00FF67EC">
            <w:pPr>
              <w:ind w:firstLine="9072"/>
              <w:rPr>
                <w:del w:id="2035" w:author="Ирина Васильевна" w:date="2025-11-14T15:30:00Z"/>
              </w:rPr>
              <w:pPrChange w:id="2036" w:author="Ирина Васильевна" w:date="2025-11-14T15:30:00Z">
                <w:pPr/>
              </w:pPrChange>
            </w:pPr>
            <w:del w:id="2037" w:author="Ирина Васильевна" w:date="2025-11-14T15:30:00Z">
              <w:r w:rsidRPr="007C17AD" w:rsidDel="00FF67EC">
                <w:lastRenderedPageBreak/>
                <w:delText>905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152556" w:rsidP="00FF67EC">
            <w:pPr>
              <w:ind w:firstLine="9072"/>
              <w:rPr>
                <w:del w:id="2038" w:author="Ирина Васильевна" w:date="2025-11-14T15:30:00Z"/>
              </w:rPr>
              <w:pPrChange w:id="2039" w:author="Ирина Васильевна" w:date="2025-11-14T15:30:00Z">
                <w:pPr/>
              </w:pPrChange>
            </w:pPr>
            <w:del w:id="2040" w:author="Ирина Васильевна" w:date="2025-11-14T15:30:00Z">
              <w:r w:rsidRPr="007C17AD" w:rsidDel="00FF67EC">
                <w:delText>1103</w:delText>
              </w:r>
            </w:del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152556" w:rsidP="00FF67EC">
            <w:pPr>
              <w:ind w:firstLine="9072"/>
              <w:jc w:val="center"/>
              <w:rPr>
                <w:del w:id="2041" w:author="Ирина Васильевна" w:date="2025-11-14T15:30:00Z"/>
              </w:rPr>
              <w:pPrChange w:id="2042" w:author="Ирина Васильевна" w:date="2025-11-14T15:30:00Z">
                <w:pPr>
                  <w:jc w:val="center"/>
                </w:pPr>
              </w:pPrChange>
            </w:pPr>
            <w:del w:id="2043" w:author="Ирина Васильевна" w:date="2025-11-14T15:30:00Z">
              <w:r w:rsidRPr="007C17AD" w:rsidDel="00FF67EC">
                <w:delText>0920009910</w:delText>
              </w:r>
            </w:del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152556" w:rsidP="00FF67EC">
            <w:pPr>
              <w:ind w:firstLine="9072"/>
              <w:jc w:val="center"/>
              <w:rPr>
                <w:del w:id="2044" w:author="Ирина Васильевна" w:date="2025-11-14T15:30:00Z"/>
              </w:rPr>
              <w:pPrChange w:id="2045" w:author="Ирина Васильевна" w:date="2025-11-14T15:30:00Z">
                <w:pPr>
                  <w:jc w:val="center"/>
                </w:pPr>
              </w:pPrChange>
            </w:pPr>
            <w:del w:id="2046" w:author="Ирина Васильевна" w:date="2025-11-14T15:30:00Z">
              <w:r w:rsidRPr="007C17AD" w:rsidDel="00FF67EC">
                <w:delText>611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152556" w:rsidP="00FF67EC">
            <w:pPr>
              <w:ind w:firstLine="9072"/>
              <w:jc w:val="center"/>
              <w:rPr>
                <w:del w:id="2047" w:author="Ирина Васильевна" w:date="2025-11-14T15:30:00Z"/>
              </w:rPr>
              <w:pPrChange w:id="2048" w:author="Ирина Васильевна" w:date="2025-11-14T15:30:00Z">
                <w:pPr>
                  <w:jc w:val="center"/>
                </w:pPr>
              </w:pPrChange>
            </w:pPr>
            <w:del w:id="2049" w:author="Ирина Васильевна" w:date="2025-11-14T15:30:00Z">
              <w:r w:rsidRPr="00607546" w:rsidDel="00FF67EC">
                <w:delText>32 481</w:delText>
              </w:r>
              <w:r w:rsidRPr="00607546" w:rsidDel="00FF67EC">
                <w:rPr>
                  <w:lang w:val="ru-RU"/>
                </w:rPr>
                <w:delText>,</w:delText>
              </w:r>
              <w:r w:rsidRPr="00607546" w:rsidDel="00FF67EC">
                <w:delText>1</w:delText>
              </w:r>
            </w:del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A4" w:rsidDel="00FF67EC" w:rsidRDefault="00152556" w:rsidP="00FF67EC">
            <w:pPr>
              <w:ind w:firstLine="9072"/>
              <w:jc w:val="center"/>
              <w:rPr>
                <w:del w:id="2050" w:author="Ирина Васильевна" w:date="2025-11-14T15:30:00Z"/>
              </w:rPr>
              <w:pPrChange w:id="2051" w:author="Ирина Васильевна" w:date="2025-11-14T15:30:00Z">
                <w:pPr>
                  <w:jc w:val="center"/>
                </w:pPr>
              </w:pPrChange>
            </w:pPr>
            <w:del w:id="2052" w:author="Ирина Васильевна" w:date="2025-11-14T15:30:00Z">
              <w:r w:rsidRPr="00607546" w:rsidDel="00FF67EC">
                <w:delText>30 893</w:delText>
              </w:r>
              <w:r w:rsidRPr="00607546" w:rsidDel="00FF67EC">
                <w:rPr>
                  <w:lang w:val="ru-RU"/>
                </w:rPr>
                <w:delText>,1</w:delText>
              </w:r>
            </w:del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280CA4" w:rsidP="00FF67EC">
            <w:pPr>
              <w:ind w:firstLine="9072"/>
              <w:jc w:val="center"/>
              <w:rPr>
                <w:del w:id="2053" w:author="Ирина Васильевна" w:date="2025-11-14T15:30:00Z"/>
                <w:lang w:val="ru-RU"/>
              </w:rPr>
              <w:pPrChange w:id="2054" w:author="Ирина Васильевна" w:date="2025-11-14T15:30:00Z">
                <w:pPr>
                  <w:jc w:val="center"/>
                </w:pPr>
              </w:pPrChange>
            </w:pPr>
          </w:p>
          <w:p w:rsidR="00280CA4" w:rsidDel="00FF67EC" w:rsidRDefault="00152556" w:rsidP="00FF67EC">
            <w:pPr>
              <w:ind w:firstLine="9072"/>
              <w:jc w:val="center"/>
              <w:rPr>
                <w:del w:id="2055" w:author="Ирина Васильевна" w:date="2025-11-14T15:30:00Z"/>
              </w:rPr>
              <w:pPrChange w:id="2056" w:author="Ирина Васильевна" w:date="2025-11-14T15:30:00Z">
                <w:pPr>
                  <w:jc w:val="center"/>
                </w:pPr>
              </w:pPrChange>
            </w:pPr>
            <w:del w:id="2057" w:author="Ирина Васильевна" w:date="2025-11-14T15:30:00Z">
              <w:r w:rsidRPr="00607546" w:rsidDel="00FF67EC">
                <w:delText>28 893</w:delText>
              </w:r>
              <w:r w:rsidRPr="00607546" w:rsidDel="00FF67EC">
                <w:rPr>
                  <w:lang w:val="ru-RU"/>
                </w:rPr>
                <w:delText>,1</w:delText>
              </w:r>
            </w:del>
          </w:p>
          <w:p w:rsidR="00280CA4" w:rsidDel="00FF67EC" w:rsidRDefault="00280CA4" w:rsidP="00FF67EC">
            <w:pPr>
              <w:ind w:firstLine="9072"/>
              <w:jc w:val="center"/>
              <w:rPr>
                <w:del w:id="2058" w:author="Ирина Васильевна" w:date="2025-11-14T15:30:00Z"/>
              </w:rPr>
              <w:pPrChange w:id="2059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A4" w:rsidDel="00FF67EC" w:rsidRDefault="00152556" w:rsidP="00FF67EC">
            <w:pPr>
              <w:ind w:firstLine="9072"/>
              <w:jc w:val="center"/>
              <w:rPr>
                <w:del w:id="2060" w:author="Ирина Васильевна" w:date="2025-11-14T15:30:00Z"/>
                <w:lang w:val="ru-RU"/>
              </w:rPr>
              <w:pPrChange w:id="2061" w:author="Ирина Васильевна" w:date="2025-11-14T15:30:00Z">
                <w:pPr>
                  <w:jc w:val="center"/>
                </w:pPr>
              </w:pPrChange>
            </w:pPr>
            <w:del w:id="2062" w:author="Ирина Васильевна" w:date="2025-11-14T15:30:00Z">
              <w:r w:rsidRPr="00607546" w:rsidDel="00FF67EC">
                <w:rPr>
                  <w:lang w:val="ru-RU"/>
                </w:rPr>
                <w:delText>92 267,3</w:delText>
              </w:r>
            </w:del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52556" w:rsidRPr="007C17AD" w:rsidDel="00FF67EC" w:rsidRDefault="00152556" w:rsidP="00FF67EC">
            <w:pPr>
              <w:ind w:firstLine="9072"/>
              <w:rPr>
                <w:del w:id="2063" w:author="Ирина Васильевна" w:date="2025-11-14T15:30:00Z"/>
                <w:lang w:val="ru-RU"/>
              </w:rPr>
              <w:pPrChange w:id="2064" w:author="Ирина Васильевна" w:date="2025-11-14T15:30:00Z">
                <w:pPr/>
              </w:pPrChange>
            </w:pPr>
            <w:del w:id="2065" w:author="Ирина Васильевна" w:date="2025-11-14T15:30:00Z">
              <w:r w:rsidRPr="007C17AD" w:rsidDel="00FF67EC">
                <w:rPr>
                  <w:lang w:val="ru-RU" w:eastAsia="ru-RU"/>
                </w:rPr>
                <w:delText xml:space="preserve">Численность занимающихся по дополнительным образовательным программам спортивной </w:delText>
              </w:r>
              <w:r w:rsidRPr="007C17AD" w:rsidDel="00FF67EC">
                <w:rPr>
                  <w:lang w:val="ru-RU" w:eastAsia="ru-RU"/>
                </w:rPr>
                <w:lastRenderedPageBreak/>
                <w:delText>подготовки в СШ «Лидер»</w:delText>
              </w:r>
              <w:r w:rsidRPr="007C17AD" w:rsidDel="00FF67EC">
                <w:rPr>
                  <w:lang w:val="ru-RU"/>
                </w:rPr>
                <w:delText xml:space="preserve"> сохранится до </w:delText>
              </w:r>
              <w:r w:rsidDel="00FF67EC">
                <w:rPr>
                  <w:lang w:val="ru-RU"/>
                </w:rPr>
                <w:delText xml:space="preserve">248 человек в 2026 году, до 250 человек в 2027 году, до </w:delText>
              </w:r>
              <w:r w:rsidRPr="007C17AD" w:rsidDel="00FF67EC">
                <w:rPr>
                  <w:lang w:val="ru-RU"/>
                </w:rPr>
                <w:delText xml:space="preserve">250 человек в 2028 году. </w:delText>
              </w:r>
              <w:r w:rsidRPr="004D3AD3" w:rsidDel="00FF67EC">
                <w:rPr>
                  <w:lang w:val="ru-RU"/>
                </w:rPr>
                <w:delText>Количество спортивных сооружений приспособленных для занятий физической культурой и спортом</w:delText>
              </w:r>
              <w:r w:rsidRPr="007C17AD" w:rsidDel="00FF67EC">
                <w:rPr>
                  <w:lang w:val="ru-RU"/>
                </w:rPr>
                <w:delText xml:space="preserve"> составит 72 ед.</w:delText>
              </w:r>
              <w:r w:rsidRPr="004D3AD3" w:rsidDel="00FF67EC">
                <w:rPr>
                  <w:lang w:val="ru-RU"/>
                </w:rPr>
                <w:delText xml:space="preserve"> Доля граждан Абанского района, принимающих участие в выполнении нормативов ВФСК ГТО сохранится </w:delText>
              </w:r>
              <w:r w:rsidDel="00FF67EC">
                <w:rPr>
                  <w:lang w:val="ru-RU"/>
                </w:rPr>
                <w:delText>2</w:delText>
              </w:r>
              <w:r w:rsidRPr="004D3AD3" w:rsidDel="00FF67EC">
                <w:rPr>
                  <w:lang w:val="ru-RU"/>
                </w:rPr>
                <w:delText>0%</w:delText>
              </w:r>
            </w:del>
          </w:p>
        </w:tc>
      </w:tr>
      <w:tr w:rsidR="00152556" w:rsidRPr="00C030AA" w:rsidDel="00FF67EC" w:rsidTr="003C75D9">
        <w:trPr>
          <w:gridAfter w:val="1"/>
          <w:wAfter w:w="1087" w:type="dxa"/>
          <w:trHeight w:val="2495"/>
          <w:del w:id="2066" w:author="Ирина Васильевна" w:date="2025-11-14T15:30:00Z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56" w:rsidRPr="00BA079D" w:rsidDel="00FF67EC" w:rsidRDefault="00152556" w:rsidP="00FF67EC">
            <w:pPr>
              <w:pStyle w:val="aa"/>
              <w:ind w:firstLine="9072"/>
              <w:rPr>
                <w:del w:id="2067" w:author="Ирина Васильевна" w:date="2025-11-14T15:30:00Z"/>
                <w:lang w:val="ru-RU"/>
              </w:rPr>
              <w:pPrChange w:id="2068" w:author="Ирина Васильевна" w:date="2025-11-14T15:30:00Z">
                <w:pPr>
                  <w:pStyle w:val="aa"/>
                </w:pPr>
              </w:pPrChange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2556" w:rsidRPr="00BA079D" w:rsidDel="00FF67EC" w:rsidRDefault="00152556" w:rsidP="00FF67EC">
            <w:pPr>
              <w:ind w:firstLine="9072"/>
              <w:rPr>
                <w:del w:id="2069" w:author="Ирина Васильевна" w:date="2025-11-14T15:30:00Z"/>
                <w:lang w:val="ru-RU"/>
              </w:rPr>
              <w:pPrChange w:id="2070" w:author="Ирина Васильевна" w:date="2025-11-14T15:30:00Z">
                <w:pPr/>
              </w:pPrChange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71" w:author="Ирина Васильевна" w:date="2025-11-14T15:30:00Z"/>
                <w:lang w:val="ru-RU"/>
              </w:rPr>
              <w:pPrChange w:id="2072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73" w:author="Ирина Васильевна" w:date="2025-11-14T15:30:00Z"/>
                <w:lang w:val="ru-RU"/>
              </w:rPr>
              <w:pPrChange w:id="2074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75" w:author="Ирина Васильевна" w:date="2025-11-14T15:30:00Z"/>
                <w:lang w:val="ru-RU"/>
              </w:rPr>
              <w:pPrChange w:id="2076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77" w:author="Ирина Васильевна" w:date="2025-11-14T15:30:00Z"/>
                <w:lang w:val="ru-RU"/>
              </w:rPr>
              <w:pPrChange w:id="2078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9E0C0C" w:rsidDel="00FF67EC" w:rsidRDefault="00152556" w:rsidP="00FF67EC">
            <w:pPr>
              <w:ind w:firstLine="9072"/>
              <w:jc w:val="center"/>
              <w:rPr>
                <w:del w:id="2079" w:author="Ирина Васильевна" w:date="2025-11-14T15:30:00Z"/>
                <w:lang w:val="ru-RU"/>
              </w:rPr>
              <w:pPrChange w:id="2080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56" w:rsidRPr="009E0C0C" w:rsidDel="00FF67EC" w:rsidRDefault="00152556" w:rsidP="00FF67EC">
            <w:pPr>
              <w:ind w:firstLine="9072"/>
              <w:jc w:val="center"/>
              <w:rPr>
                <w:del w:id="2081" w:author="Ирина Васильевна" w:date="2025-11-14T15:30:00Z"/>
                <w:lang w:val="ru-RU"/>
              </w:rPr>
              <w:pPrChange w:id="2082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9E0C0C" w:rsidDel="00FF67EC" w:rsidRDefault="00152556" w:rsidP="00FF67EC">
            <w:pPr>
              <w:ind w:firstLine="9072"/>
              <w:jc w:val="center"/>
              <w:rPr>
                <w:del w:id="2083" w:author="Ирина Васильевна" w:date="2025-11-14T15:30:00Z"/>
                <w:lang w:val="ru-RU"/>
              </w:rPr>
              <w:pPrChange w:id="2084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85" w:author="Ирина Васильевна" w:date="2025-11-14T15:30:00Z"/>
                <w:lang w:val="ru-RU"/>
              </w:rPr>
              <w:pPrChange w:id="2086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29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52556" w:rsidRPr="00B71D2E" w:rsidDel="00FF67EC" w:rsidRDefault="00152556" w:rsidP="00FF67EC">
            <w:pPr>
              <w:ind w:firstLine="9072"/>
              <w:rPr>
                <w:del w:id="2087" w:author="Ирина Васильевна" w:date="2025-11-14T15:30:00Z"/>
                <w:lang w:val="ru-RU"/>
              </w:rPr>
              <w:pPrChange w:id="2088" w:author="Ирина Васильевна" w:date="2025-11-14T15:30:00Z">
                <w:pPr/>
              </w:pPrChange>
            </w:pPr>
          </w:p>
        </w:tc>
      </w:tr>
      <w:tr w:rsidR="00152556" w:rsidRPr="00152556" w:rsidDel="00FF67EC" w:rsidTr="003C75D9">
        <w:trPr>
          <w:gridAfter w:val="1"/>
          <w:wAfter w:w="1087" w:type="dxa"/>
          <w:trHeight w:val="1892"/>
          <w:del w:id="2089" w:author="Ирина Васильевна" w:date="2025-11-14T15:30:00Z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56" w:rsidRPr="00BA079D" w:rsidDel="00FF67EC" w:rsidRDefault="00152556" w:rsidP="00FF67EC">
            <w:pPr>
              <w:pStyle w:val="aa"/>
              <w:ind w:firstLine="9072"/>
              <w:rPr>
                <w:del w:id="2090" w:author="Ирина Васильевна" w:date="2025-11-14T15:30:00Z"/>
                <w:lang w:val="ru-RU"/>
              </w:rPr>
              <w:pPrChange w:id="2091" w:author="Ирина Васильевна" w:date="2025-11-14T15:30:00Z">
                <w:pPr>
                  <w:pStyle w:val="aa"/>
                </w:pPr>
              </w:pPrChange>
            </w:pPr>
            <w:del w:id="2092" w:author="Ирина Васильевна" w:date="2025-11-14T15:30:00Z">
              <w:r w:rsidDel="00FF67EC">
                <w:rPr>
                  <w:lang w:val="ru-RU"/>
                </w:rPr>
                <w:lastRenderedPageBreak/>
                <w:delText>Региональные выплаты и выплаты, обеспечивающие уровень заработной платы работникам бюджетной сферы не ниже размера минимальной заработной платы (минимального размера оплаты труда)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556" w:rsidRPr="00BA079D" w:rsidDel="00FF67EC" w:rsidRDefault="00152556" w:rsidP="00FF67EC">
            <w:pPr>
              <w:ind w:firstLine="9072"/>
              <w:rPr>
                <w:del w:id="2093" w:author="Ирина Васильевна" w:date="2025-11-14T15:30:00Z"/>
                <w:lang w:val="ru-RU"/>
              </w:rPr>
              <w:pPrChange w:id="2094" w:author="Ирина Васильевна" w:date="2025-11-14T15:30:00Z">
                <w:pPr/>
              </w:pPrChange>
            </w:pPr>
            <w:del w:id="2095" w:author="Ирина Васильевна" w:date="2025-11-14T15:30:00Z">
              <w:r w:rsidRPr="007C17AD" w:rsidDel="00FF67EC">
                <w:rPr>
                  <w:lang w:val="ru-RU"/>
                </w:rPr>
                <w:delText>Отдел культуры, по делам молодёжи и спорта администрации Абанского района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96" w:author="Ирина Васильевна" w:date="2025-11-14T15:30:00Z"/>
                <w:lang w:val="ru-RU"/>
              </w:rPr>
              <w:pPrChange w:id="2097" w:author="Ирина Васильевна" w:date="2025-11-14T15:30:00Z">
                <w:pPr>
                  <w:jc w:val="center"/>
                </w:pPr>
              </w:pPrChange>
            </w:pPr>
            <w:del w:id="2098" w:author="Ирина Васильевна" w:date="2025-11-14T15:30:00Z">
              <w:r w:rsidDel="00FF67EC">
                <w:rPr>
                  <w:lang w:val="ru-RU"/>
                </w:rPr>
                <w:delText>905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099" w:author="Ирина Васильевна" w:date="2025-11-14T15:30:00Z"/>
                <w:lang w:val="ru-RU"/>
              </w:rPr>
              <w:pPrChange w:id="2100" w:author="Ирина Васильевна" w:date="2025-11-14T15:30:00Z">
                <w:pPr>
                  <w:jc w:val="center"/>
                </w:pPr>
              </w:pPrChange>
            </w:pPr>
            <w:del w:id="2101" w:author="Ирина Васильевна" w:date="2025-11-14T15:30:00Z">
              <w:r w:rsidDel="00FF67EC">
                <w:rPr>
                  <w:lang w:val="ru-RU"/>
                </w:rPr>
                <w:delText>1103</w:delText>
              </w:r>
            </w:del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102" w:author="Ирина Васильевна" w:date="2025-11-14T15:30:00Z"/>
                <w:lang w:val="ru-RU"/>
              </w:rPr>
              <w:pPrChange w:id="2103" w:author="Ирина Васильевна" w:date="2025-11-14T15:30:00Z">
                <w:pPr>
                  <w:jc w:val="center"/>
                </w:pPr>
              </w:pPrChange>
            </w:pPr>
            <w:del w:id="2104" w:author="Ирина Васильевна" w:date="2025-11-14T15:30:00Z">
              <w:r w:rsidDel="00FF67EC">
                <w:rPr>
                  <w:lang w:val="ru-RU"/>
                </w:rPr>
                <w:delText>0920010490</w:delText>
              </w:r>
            </w:del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RPr="00EA5731" w:rsidDel="00FF67EC" w:rsidRDefault="00152556" w:rsidP="00FF67EC">
            <w:pPr>
              <w:ind w:firstLine="9072"/>
              <w:jc w:val="center"/>
              <w:rPr>
                <w:del w:id="2105" w:author="Ирина Васильевна" w:date="2025-11-14T15:30:00Z"/>
                <w:lang w:val="ru-RU"/>
              </w:rPr>
              <w:pPrChange w:id="2106" w:author="Ирина Васильевна" w:date="2025-11-14T15:30:00Z">
                <w:pPr>
                  <w:jc w:val="center"/>
                </w:pPr>
              </w:pPrChange>
            </w:pPr>
            <w:del w:id="2107" w:author="Ирина Васильевна" w:date="2025-11-14T15:30:00Z">
              <w:r w:rsidDel="00FF67EC">
                <w:rPr>
                  <w:lang w:val="ru-RU"/>
                </w:rPr>
                <w:delText>611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Del="00FF67EC" w:rsidRDefault="00152556" w:rsidP="00FF67EC">
            <w:pPr>
              <w:ind w:firstLine="9072"/>
              <w:jc w:val="center"/>
              <w:rPr>
                <w:del w:id="2108" w:author="Ирина Васильевна" w:date="2025-11-14T15:30:00Z"/>
                <w:lang w:val="ru-RU"/>
              </w:rPr>
              <w:pPrChange w:id="2109" w:author="Ирина Васильевна" w:date="2025-11-14T15:30:00Z">
                <w:pPr>
                  <w:jc w:val="center"/>
                </w:pPr>
              </w:pPrChange>
            </w:pPr>
            <w:del w:id="2110" w:author="Ирина Васильевна" w:date="2025-11-14T15:30:00Z">
              <w:r w:rsidDel="00FF67EC">
                <w:rPr>
                  <w:lang w:val="ru-RU"/>
                </w:rPr>
                <w:delText>1 952,0</w:delText>
              </w:r>
            </w:del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56" w:rsidDel="00FF67EC" w:rsidRDefault="00152556" w:rsidP="00FF67EC">
            <w:pPr>
              <w:ind w:firstLine="9072"/>
              <w:jc w:val="center"/>
              <w:rPr>
                <w:del w:id="2111" w:author="Ирина Васильевна" w:date="2025-11-14T15:30:00Z"/>
                <w:lang w:val="ru-RU"/>
              </w:rPr>
              <w:pPrChange w:id="2112" w:author="Ирина Васильевна" w:date="2025-11-14T15:30:00Z">
                <w:pPr>
                  <w:jc w:val="center"/>
                </w:pPr>
              </w:pPrChange>
            </w:pPr>
            <w:del w:id="2113" w:author="Ирина Васильевна" w:date="2025-11-14T15:30:00Z">
              <w:r w:rsidDel="00FF67EC">
                <w:rPr>
                  <w:lang w:val="ru-RU"/>
                </w:rPr>
                <w:delText>1 952,0</w:delText>
              </w:r>
            </w:del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Del="00FF67EC" w:rsidRDefault="00152556" w:rsidP="00FF67EC">
            <w:pPr>
              <w:ind w:firstLine="9072"/>
              <w:jc w:val="center"/>
              <w:rPr>
                <w:del w:id="2114" w:author="Ирина Васильевна" w:date="2025-11-14T15:30:00Z"/>
                <w:lang w:val="ru-RU"/>
              </w:rPr>
              <w:pPrChange w:id="2115" w:author="Ирина Васильевна" w:date="2025-11-14T15:30:00Z">
                <w:pPr>
                  <w:jc w:val="center"/>
                </w:pPr>
              </w:pPrChange>
            </w:pPr>
            <w:del w:id="2116" w:author="Ирина Васильевна" w:date="2025-11-14T15:30:00Z">
              <w:r w:rsidDel="00FF67EC">
                <w:rPr>
                  <w:lang w:val="ru-RU"/>
                </w:rPr>
                <w:delText>1 952,0</w:delText>
              </w:r>
            </w:del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556" w:rsidDel="00FF67EC" w:rsidRDefault="00152556" w:rsidP="00FF67EC">
            <w:pPr>
              <w:ind w:firstLine="9072"/>
              <w:jc w:val="center"/>
              <w:rPr>
                <w:del w:id="2117" w:author="Ирина Васильевна" w:date="2025-11-14T15:30:00Z"/>
                <w:lang w:val="ru-RU"/>
              </w:rPr>
              <w:pPrChange w:id="2118" w:author="Ирина Васильевна" w:date="2025-11-14T15:30:00Z">
                <w:pPr>
                  <w:jc w:val="center"/>
                </w:pPr>
              </w:pPrChange>
            </w:pPr>
            <w:del w:id="2119" w:author="Ирина Васильевна" w:date="2025-11-14T15:30:00Z">
              <w:r w:rsidDel="00FF67EC">
                <w:rPr>
                  <w:lang w:val="ru-RU"/>
                </w:rPr>
                <w:delText>5 856,0</w:delText>
              </w:r>
            </w:del>
          </w:p>
        </w:tc>
        <w:tc>
          <w:tcPr>
            <w:tcW w:w="29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52556" w:rsidRPr="00152556" w:rsidDel="00FF67EC" w:rsidRDefault="00152556" w:rsidP="00FF67EC">
            <w:pPr>
              <w:ind w:firstLine="9072"/>
              <w:rPr>
                <w:del w:id="2120" w:author="Ирина Васильевна" w:date="2025-11-14T15:30:00Z"/>
                <w:lang w:val="ru-RU"/>
              </w:rPr>
              <w:pPrChange w:id="2121" w:author="Ирина Васильевна" w:date="2025-11-14T15:30:00Z">
                <w:pPr/>
              </w:pPrChange>
            </w:pPr>
          </w:p>
        </w:tc>
      </w:tr>
      <w:tr w:rsidR="009E0C0C" w:rsidRPr="00BA079D" w:rsidDel="00FF67EC" w:rsidTr="003C75D9">
        <w:trPr>
          <w:trHeight w:val="300"/>
          <w:del w:id="2122" w:author="Ирина Васильевна" w:date="2025-11-14T15:30:00Z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A6" w:rsidRPr="00BA079D" w:rsidDel="00FF67EC" w:rsidRDefault="001005A6" w:rsidP="00FF67EC">
            <w:pPr>
              <w:ind w:firstLine="9072"/>
              <w:rPr>
                <w:del w:id="2123" w:author="Ирина Васильевна" w:date="2025-11-14T15:30:00Z"/>
              </w:rPr>
              <w:pPrChange w:id="2124" w:author="Ирина Васильевна" w:date="2025-11-14T15:30:00Z">
                <w:pPr/>
              </w:pPrChange>
            </w:pPr>
            <w:del w:id="2125" w:author="Ирина Васильевна" w:date="2025-11-14T15:30:00Z">
              <w:r w:rsidRPr="00BA079D" w:rsidDel="00FF67EC">
                <w:delText xml:space="preserve">Всего: 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A6" w:rsidRPr="00BA079D" w:rsidDel="00FF67EC" w:rsidRDefault="001005A6" w:rsidP="00FF67EC">
            <w:pPr>
              <w:ind w:firstLine="9072"/>
              <w:rPr>
                <w:del w:id="2126" w:author="Ирина Васильевна" w:date="2025-11-14T15:30:00Z"/>
              </w:rPr>
              <w:pPrChange w:id="2127" w:author="Ирина Васильевна" w:date="2025-11-14T15:30:00Z">
                <w:pPr/>
              </w:pPrChange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BA079D" w:rsidDel="00FF67EC" w:rsidRDefault="001005A6" w:rsidP="00FF67EC">
            <w:pPr>
              <w:ind w:firstLine="9072"/>
              <w:rPr>
                <w:del w:id="2128" w:author="Ирина Васильевна" w:date="2025-11-14T15:30:00Z"/>
              </w:rPr>
              <w:pPrChange w:id="2129" w:author="Ирина Васильевна" w:date="2025-11-14T15:30:00Z">
                <w:pPr/>
              </w:pPrChange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BA079D" w:rsidDel="00FF67EC" w:rsidRDefault="001005A6" w:rsidP="00FF67EC">
            <w:pPr>
              <w:ind w:firstLine="9072"/>
              <w:rPr>
                <w:del w:id="2130" w:author="Ирина Васильевна" w:date="2025-11-14T15:30:00Z"/>
              </w:rPr>
              <w:pPrChange w:id="2131" w:author="Ирина Васильевна" w:date="2025-11-14T15:30:00Z">
                <w:pPr/>
              </w:pPrChange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BA079D" w:rsidDel="00FF67EC" w:rsidRDefault="001005A6" w:rsidP="00FF67EC">
            <w:pPr>
              <w:ind w:firstLine="9072"/>
              <w:rPr>
                <w:del w:id="2132" w:author="Ирина Васильевна" w:date="2025-11-14T15:30:00Z"/>
              </w:rPr>
              <w:pPrChange w:id="2133" w:author="Ирина Васильевна" w:date="2025-11-14T15:30:00Z">
                <w:pPr/>
              </w:pPrChange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BA079D" w:rsidDel="00FF67EC" w:rsidRDefault="001005A6" w:rsidP="00FF67EC">
            <w:pPr>
              <w:ind w:firstLine="9072"/>
              <w:rPr>
                <w:del w:id="2134" w:author="Ирина Васильевна" w:date="2025-11-14T15:30:00Z"/>
              </w:rPr>
              <w:pPrChange w:id="2135" w:author="Ирина Васильевна" w:date="2025-11-14T15:30:00Z">
                <w:pPr/>
              </w:pPrChange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EA5731" w:rsidDel="00FF67EC" w:rsidRDefault="00EA5731" w:rsidP="00FF67EC">
            <w:pPr>
              <w:ind w:firstLine="9072"/>
              <w:rPr>
                <w:del w:id="2136" w:author="Ирина Васильевна" w:date="2025-11-14T15:30:00Z"/>
                <w:lang w:val="ru-RU"/>
              </w:rPr>
              <w:pPrChange w:id="2137" w:author="Ирина Васильевна" w:date="2025-11-14T15:30:00Z">
                <w:pPr/>
              </w:pPrChange>
            </w:pPr>
            <w:del w:id="2138" w:author="Ирина Васильевна" w:date="2025-11-14T15:30:00Z">
              <w:r w:rsidDel="00FF67EC">
                <w:rPr>
                  <w:lang w:val="ru-RU"/>
                </w:rPr>
                <w:delText>34 483,1</w:delText>
              </w:r>
            </w:del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A6" w:rsidRPr="00EA5731" w:rsidDel="00FF67EC" w:rsidRDefault="00EA5731" w:rsidP="00FF67EC">
            <w:pPr>
              <w:ind w:left="33" w:firstLine="9072"/>
              <w:rPr>
                <w:del w:id="2139" w:author="Ирина Васильевна" w:date="2025-11-14T15:30:00Z"/>
                <w:lang w:val="ru-RU"/>
              </w:rPr>
              <w:pPrChange w:id="2140" w:author="Ирина Васильевна" w:date="2025-11-14T15:30:00Z">
                <w:pPr>
                  <w:ind w:left="33"/>
                </w:pPr>
              </w:pPrChange>
            </w:pPr>
            <w:del w:id="2141" w:author="Ирина Васильевна" w:date="2025-11-14T15:30:00Z">
              <w:r w:rsidDel="00FF67EC">
                <w:rPr>
                  <w:lang w:val="ru-RU"/>
                </w:rPr>
                <w:delText>32 845,1</w:delText>
              </w:r>
            </w:del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EA5731" w:rsidDel="00FF67EC" w:rsidRDefault="00EA5731" w:rsidP="00FF67EC">
            <w:pPr>
              <w:ind w:firstLine="9072"/>
              <w:rPr>
                <w:del w:id="2142" w:author="Ирина Васильевна" w:date="2025-11-14T15:30:00Z"/>
                <w:lang w:val="ru-RU"/>
              </w:rPr>
              <w:pPrChange w:id="2143" w:author="Ирина Васильевна" w:date="2025-11-14T15:30:00Z">
                <w:pPr/>
              </w:pPrChange>
            </w:pPr>
            <w:del w:id="2144" w:author="Ирина Васильевна" w:date="2025-11-14T15:30:00Z">
              <w:r w:rsidDel="00FF67EC">
                <w:rPr>
                  <w:lang w:val="ru-RU"/>
                </w:rPr>
                <w:delText>30845,1</w:delText>
              </w:r>
            </w:del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5A6" w:rsidRPr="00EA5731" w:rsidDel="00FF67EC" w:rsidRDefault="00EA5731" w:rsidP="00FF67EC">
            <w:pPr>
              <w:ind w:firstLine="9072"/>
              <w:rPr>
                <w:del w:id="2145" w:author="Ирина Васильевна" w:date="2025-11-14T15:30:00Z"/>
                <w:lang w:val="ru-RU"/>
              </w:rPr>
              <w:pPrChange w:id="2146" w:author="Ирина Васильевна" w:date="2025-11-14T15:30:00Z">
                <w:pPr/>
              </w:pPrChange>
            </w:pPr>
            <w:del w:id="2147" w:author="Ирина Васильевна" w:date="2025-11-14T15:30:00Z">
              <w:r w:rsidDel="00FF67EC">
                <w:rPr>
                  <w:lang w:val="ru-RU"/>
                </w:rPr>
                <w:delText>98 173,3</w:delText>
              </w:r>
            </w:del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2148" w:author="Ирина Васильевна" w:date="2025-11-14T15:30:00Z"/>
              </w:rPr>
              <w:pPrChange w:id="2149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2150" w:author="Ирина Васильевна" w:date="2025-11-14T15:30:00Z"/>
              </w:rPr>
              <w:pPrChange w:id="2151" w:author="Ирина Васильевна" w:date="2025-11-14T15:30:00Z">
                <w:pPr>
                  <w:jc w:val="center"/>
                </w:pPr>
              </w:pPrChange>
            </w:pPr>
          </w:p>
        </w:tc>
        <w:tc>
          <w:tcPr>
            <w:tcW w:w="1087" w:type="dxa"/>
            <w:tcBorders>
              <w:left w:val="nil"/>
              <w:bottom w:val="nil"/>
              <w:right w:val="single" w:sz="4" w:space="0" w:color="auto"/>
            </w:tcBorders>
          </w:tcPr>
          <w:p w:rsidR="001005A6" w:rsidRPr="00BA079D" w:rsidDel="00FF67EC" w:rsidRDefault="001005A6" w:rsidP="00FF67EC">
            <w:pPr>
              <w:ind w:firstLine="9072"/>
              <w:jc w:val="center"/>
              <w:rPr>
                <w:del w:id="2152" w:author="Ирина Васильевна" w:date="2025-11-14T15:30:00Z"/>
              </w:rPr>
              <w:pPrChange w:id="2153" w:author="Ирина Васильевна" w:date="2025-11-14T15:30:00Z">
                <w:pPr>
                  <w:jc w:val="center"/>
                </w:pPr>
              </w:pPrChange>
            </w:pPr>
          </w:p>
        </w:tc>
      </w:tr>
    </w:tbl>
    <w:p w:rsidR="001005A6" w:rsidRPr="00BA079D" w:rsidRDefault="001005A6" w:rsidP="00FF67EC">
      <w:pPr>
        <w:ind w:firstLine="9072"/>
        <w:pPrChange w:id="2154" w:author="Ирина Васильевна" w:date="2025-11-14T15:30:00Z">
          <w:pPr/>
        </w:pPrChange>
      </w:pPr>
    </w:p>
    <w:sectPr w:rsidR="001005A6" w:rsidRPr="00BA079D" w:rsidSect="00FF67EC">
      <w:pgSz w:w="16838" w:h="11906" w:orient="landscape"/>
      <w:pgMar w:top="1985" w:right="962" w:bottom="567" w:left="567" w:header="709" w:footer="709" w:gutter="0"/>
      <w:cols w:space="708"/>
      <w:docGrid w:linePitch="360"/>
      <w:sectPrChange w:id="2155" w:author="Ирина Васильевна" w:date="2025-11-14T15:30:00Z">
        <w:sectPr w:rsidR="001005A6" w:rsidRPr="00BA079D" w:rsidSect="00FF67EC">
          <w:pgMar w:right="1134" w:left="1134"/>
        </w:sectPr>
      </w:sectPrChange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3BC710D" w15:done="0"/>
  <w15:commentEx w15:paraId="7E5776EF" w15:done="0"/>
  <w15:commentEx w15:paraId="1D14250C" w15:done="0"/>
  <w15:commentEx w15:paraId="742C4DE3" w15:done="0"/>
  <w15:commentEx w15:paraId="47B3CB81" w15:done="0"/>
  <w15:commentEx w15:paraId="5792DF3D" w15:done="0"/>
  <w15:commentEx w15:paraId="388B1D06" w15:done="0"/>
  <w15:commentEx w15:paraId="4BE53E4E" w15:done="0"/>
  <w15:commentEx w15:paraId="370C910F" w15:done="0"/>
  <w15:commentEx w15:paraId="5B36044D" w15:done="0"/>
  <w15:commentEx w15:paraId="349408FC" w15:done="0"/>
  <w15:commentEx w15:paraId="2E296C70" w15:done="0"/>
  <w15:commentEx w15:paraId="0631C3B5" w15:done="0"/>
  <w15:commentEx w15:paraId="3E2DA104" w15:done="0"/>
  <w15:commentEx w15:paraId="7786DB02" w15:done="0"/>
  <w15:commentEx w15:paraId="0B8CE3A6" w15:done="0"/>
  <w15:commentEx w15:paraId="37061DF7" w15:done="0"/>
  <w15:commentEx w15:paraId="36D889BD" w15:done="0"/>
  <w15:commentEx w15:paraId="00B84B3A" w15:done="0"/>
  <w15:commentEx w15:paraId="4BEF8F6C" w15:done="0"/>
  <w15:commentEx w15:paraId="392A8FEA" w15:done="0"/>
  <w15:commentEx w15:paraId="30DFE56B" w15:done="0"/>
  <w15:commentEx w15:paraId="15E94C49" w15:done="0"/>
  <w15:commentEx w15:paraId="27C60ED1" w15:done="0"/>
  <w15:commentEx w15:paraId="1870FDE9" w15:done="0"/>
  <w15:commentEx w15:paraId="41C9846C" w15:done="0"/>
  <w15:commentEx w15:paraId="61F2BBBA" w15:done="0"/>
  <w15:commentEx w15:paraId="10BD2F26" w15:done="0"/>
  <w15:commentEx w15:paraId="707D0492" w15:done="0"/>
  <w15:commentEx w15:paraId="07253C4B" w15:done="0"/>
  <w15:commentEx w15:paraId="3A86C869" w15:done="0"/>
  <w15:commentEx w15:paraId="57FDAE98" w15:done="0"/>
  <w15:commentEx w15:paraId="3A1FD1F7" w15:done="0"/>
  <w15:commentEx w15:paraId="71C6B4EA" w15:done="0"/>
  <w15:commentEx w15:paraId="6F175A15" w15:done="0"/>
  <w15:commentEx w15:paraId="728395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5E6E0D" w16cex:dateUtc="2025-11-06T06:15:00Z"/>
  <w16cex:commentExtensible w16cex:durableId="4B59DD8E" w16cex:dateUtc="2025-11-06T06:16:00Z"/>
  <w16cex:commentExtensible w16cex:durableId="189143AF" w16cex:dateUtc="2025-11-06T06:16:00Z"/>
  <w16cex:commentExtensible w16cex:durableId="2DF5A9B2" w16cex:dateUtc="2025-11-06T06:16:00Z"/>
  <w16cex:commentExtensible w16cex:durableId="60F5E252" w16cex:dateUtc="2025-11-06T06:33:00Z"/>
  <w16cex:commentExtensible w16cex:durableId="6266F557" w16cex:dateUtc="2025-11-06T06:37:00Z"/>
  <w16cex:commentExtensible w16cex:durableId="45797B12" w16cex:dateUtc="2025-11-06T06:51:00Z"/>
  <w16cex:commentExtensible w16cex:durableId="2F73AB99" w16cex:dateUtc="2025-11-06T06:53:00Z"/>
  <w16cex:commentExtensible w16cex:durableId="56F085E8" w16cex:dateUtc="2025-11-06T06:57:00Z"/>
  <w16cex:commentExtensible w16cex:durableId="748C2396" w16cex:dateUtc="2025-11-06T07:21:00Z"/>
  <w16cex:commentExtensible w16cex:durableId="2FE838EB" w16cex:dateUtc="2025-11-06T07:05:00Z"/>
  <w16cex:commentExtensible w16cex:durableId="6A81BD1B" w16cex:dateUtc="2025-11-06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BC710D" w16cid:durableId="1C5E6E0D"/>
  <w16cid:commentId w16cid:paraId="7E5776EF" w16cid:durableId="4B59DD8E"/>
  <w16cid:commentId w16cid:paraId="1D14250C" w16cid:durableId="189143AF"/>
  <w16cid:commentId w16cid:paraId="742C4DE3" w16cid:durableId="2DF5A9B2"/>
  <w16cid:commentId w16cid:paraId="47B3CB81" w16cid:durableId="0812E0C0"/>
  <w16cid:commentId w16cid:paraId="5792DF3D" w16cid:durableId="0816E092"/>
  <w16cid:commentId w16cid:paraId="388B1D06" w16cid:durableId="06EE6EA2"/>
  <w16cid:commentId w16cid:paraId="4BE53E4E" w16cid:durableId="2954A2C6"/>
  <w16cid:commentId w16cid:paraId="370C910F" w16cid:durableId="60F5E252"/>
  <w16cid:commentId w16cid:paraId="5B36044D" w16cid:durableId="6266F557"/>
  <w16cid:commentId w16cid:paraId="349408FC" w16cid:durableId="567525D3"/>
  <w16cid:commentId w16cid:paraId="2E296C70" w16cid:durableId="28FA8698"/>
  <w16cid:commentId w16cid:paraId="0631C3B5" w16cid:durableId="1B931136"/>
  <w16cid:commentId w16cid:paraId="3E2DA104" w16cid:durableId="690061EC"/>
  <w16cid:commentId w16cid:paraId="7786DB02" w16cid:durableId="4A645B4A"/>
  <w16cid:commentId w16cid:paraId="0B8CE3A6" w16cid:durableId="1094FE97"/>
  <w16cid:commentId w16cid:paraId="37061DF7" w16cid:durableId="372F2C60"/>
  <w16cid:commentId w16cid:paraId="36D889BD" w16cid:durableId="45797B12"/>
  <w16cid:commentId w16cid:paraId="00B84B3A" w16cid:durableId="0C2BB1B2"/>
  <w16cid:commentId w16cid:paraId="4BEF8F6C" w16cid:durableId="2F73AB99"/>
  <w16cid:commentId w16cid:paraId="392A8FEA" w16cid:durableId="70D03401"/>
  <w16cid:commentId w16cid:paraId="30DFE56B" w16cid:durableId="2E4E72F3"/>
  <w16cid:commentId w16cid:paraId="15E94C49" w16cid:durableId="56F085E8"/>
  <w16cid:commentId w16cid:paraId="27C60ED1" w16cid:durableId="748C2396"/>
  <w16cid:commentId w16cid:paraId="1870FDE9" w16cid:durableId="54D910DB"/>
  <w16cid:commentId w16cid:paraId="41C9846C" w16cid:durableId="7F89211C"/>
  <w16cid:commentId w16cid:paraId="61F2BBBA" w16cid:durableId="2FE838EB"/>
  <w16cid:commentId w16cid:paraId="10BD2F26" w16cid:durableId="6A81BD1B"/>
  <w16cid:commentId w16cid:paraId="707D0492" w16cid:durableId="4D63E9A7"/>
  <w16cid:commentId w16cid:paraId="07253C4B" w16cid:durableId="776588E6"/>
  <w16cid:commentId w16cid:paraId="3A86C869" w16cid:durableId="0BB1B1F5"/>
  <w16cid:commentId w16cid:paraId="57FDAE98" w16cid:durableId="1C204968"/>
  <w16cid:commentId w16cid:paraId="3A1FD1F7" w16cid:durableId="1AA25939"/>
  <w16cid:commentId w16cid:paraId="71C6B4EA" w16cid:durableId="05AA4EFA"/>
  <w16cid:commentId w16cid:paraId="6F175A15" w16cid:durableId="62CF585A"/>
  <w16cid:commentId w16cid:paraId="728395CC" w16cid:durableId="570C2D4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12F" w:rsidRDefault="00A4512F" w:rsidP="00766E4D">
      <w:r>
        <w:separator/>
      </w:r>
    </w:p>
  </w:endnote>
  <w:endnote w:type="continuationSeparator" w:id="0">
    <w:p w:rsidR="00A4512F" w:rsidRDefault="00A4512F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280CA4" w:rsidP="00BE1B55">
    <w:pPr>
      <w:pStyle w:val="af1"/>
      <w:framePr w:wrap="around" w:vAnchor="text" w:hAnchor="margin" w:xAlign="right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 w:rsidR="00D36D43"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end"/>
    </w:r>
  </w:p>
  <w:p w:rsidR="00D36D43" w:rsidRDefault="00D36D43" w:rsidP="00BE1B55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D36D43" w:rsidP="00BE1B55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12F" w:rsidRDefault="00A4512F" w:rsidP="00766E4D">
      <w:r>
        <w:separator/>
      </w:r>
    </w:p>
  </w:footnote>
  <w:footnote w:type="continuationSeparator" w:id="0">
    <w:p w:rsidR="00A4512F" w:rsidRDefault="00A4512F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280CA4" w:rsidP="00BE1B55">
    <w:pPr>
      <w:pStyle w:val="af"/>
      <w:framePr w:wrap="around" w:vAnchor="text" w:hAnchor="margin" w:xAlign="center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 w:rsidR="00D36D43"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end"/>
    </w:r>
  </w:p>
  <w:p w:rsidR="00D36D43" w:rsidRDefault="00D36D43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280CA4" w:rsidP="00BE1B55">
    <w:pPr>
      <w:pStyle w:val="af"/>
      <w:framePr w:wrap="around" w:vAnchor="text" w:hAnchor="margin" w:xAlign="center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 w:rsidR="00D36D43"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separate"/>
    </w:r>
    <w:r w:rsidR="00FF67EC">
      <w:rPr>
        <w:rStyle w:val="af4"/>
        <w:rFonts w:eastAsia="Calibri"/>
        <w:noProof/>
      </w:rPr>
      <w:t>10</w:t>
    </w:r>
    <w:r>
      <w:rPr>
        <w:rStyle w:val="af4"/>
        <w:rFonts w:eastAsia="Calibri"/>
      </w:rPr>
      <w:fldChar w:fldCharType="end"/>
    </w:r>
  </w:p>
  <w:p w:rsidR="00D36D43" w:rsidRDefault="00D36D43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D36D43" w:rsidP="00BE1B55">
    <w:pPr>
      <w:pStyle w:val="af"/>
      <w:framePr w:wrap="around" w:vAnchor="text" w:hAnchor="margin" w:xAlign="right" w:y="1"/>
      <w:rPr>
        <w:rStyle w:val="af4"/>
        <w:rFonts w:eastAsia="Calibri"/>
      </w:rPr>
    </w:pPr>
  </w:p>
  <w:p w:rsidR="00D36D43" w:rsidRDefault="00D36D43" w:rsidP="00BE1B55">
    <w:pPr>
      <w:pStyle w:val="af"/>
      <w:framePr w:wrap="around" w:vAnchor="text" w:hAnchor="margin" w:xAlign="center" w:y="1"/>
      <w:ind w:right="360"/>
      <w:rPr>
        <w:rStyle w:val="af4"/>
        <w:rFonts w:eastAsia="Calibri"/>
      </w:rPr>
    </w:pPr>
  </w:p>
  <w:p w:rsidR="00D36D43" w:rsidRPr="00715764" w:rsidRDefault="00D36D43" w:rsidP="00BE1B55">
    <w:pPr>
      <w:pStyle w:val="af"/>
      <w:jc w:val="center"/>
      <w:rPr>
        <w:lang w:val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D36D43">
    <w:pPr>
      <w:pStyle w:val="af"/>
      <w:jc w:val="center"/>
    </w:pPr>
  </w:p>
  <w:p w:rsidR="00D36D43" w:rsidRDefault="00D36D43">
    <w:pPr>
      <w:pStyle w:val="af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3" w:rsidRDefault="00280CA4">
    <w:pPr>
      <w:pStyle w:val="af"/>
      <w:jc w:val="center"/>
    </w:pPr>
    <w:fldSimple w:instr=" PAGE   \* MERGEFORMAT ">
      <w:r w:rsidR="00FF67EC">
        <w:rPr>
          <w:noProof/>
        </w:rPr>
        <w:t>6</w:t>
      </w:r>
    </w:fldSimple>
  </w:p>
  <w:p w:rsidR="00D36D43" w:rsidRDefault="00D36D4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70A0381"/>
    <w:multiLevelType w:val="multilevel"/>
    <w:tmpl w:val="3348D0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9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11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34126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EDD46D5"/>
    <w:multiLevelType w:val="multilevel"/>
    <w:tmpl w:val="5782A1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16">
    <w:nsid w:val="7FCE4F53"/>
    <w:multiLevelType w:val="multilevel"/>
    <w:tmpl w:val="5404A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11"/>
  </w:num>
  <w:num w:numId="12">
    <w:abstractNumId w:val="7"/>
  </w:num>
  <w:num w:numId="13">
    <w:abstractNumId w:val="16"/>
  </w:num>
  <w:num w:numId="14">
    <w:abstractNumId w:val="12"/>
  </w:num>
  <w:num w:numId="15">
    <w:abstractNumId w:val="13"/>
  </w:num>
  <w:num w:numId="16">
    <w:abstractNumId w:val="6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9C3"/>
    <w:rsid w:val="00000D0E"/>
    <w:rsid w:val="00000DED"/>
    <w:rsid w:val="00000E0B"/>
    <w:rsid w:val="00000E46"/>
    <w:rsid w:val="00000FBD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08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10D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1AE8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32A"/>
    <w:rsid w:val="000277FC"/>
    <w:rsid w:val="000302D6"/>
    <w:rsid w:val="00030346"/>
    <w:rsid w:val="00030355"/>
    <w:rsid w:val="00030891"/>
    <w:rsid w:val="00030D8D"/>
    <w:rsid w:val="00030F55"/>
    <w:rsid w:val="000319BB"/>
    <w:rsid w:val="00031DF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5F6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6EE5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C35"/>
    <w:rsid w:val="00055E14"/>
    <w:rsid w:val="000564F2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4BEF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0CA9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6FD8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DEA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911"/>
    <w:rsid w:val="00085A40"/>
    <w:rsid w:val="00085D4C"/>
    <w:rsid w:val="00086580"/>
    <w:rsid w:val="00086709"/>
    <w:rsid w:val="000872C3"/>
    <w:rsid w:val="000875AC"/>
    <w:rsid w:val="00087F3A"/>
    <w:rsid w:val="00090787"/>
    <w:rsid w:val="00090B36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7D8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B5F"/>
    <w:rsid w:val="00097C6E"/>
    <w:rsid w:val="00097D96"/>
    <w:rsid w:val="000A0471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D56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1F4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AD6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4E10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82D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7A"/>
    <w:rsid w:val="000D08F9"/>
    <w:rsid w:val="000D19F0"/>
    <w:rsid w:val="000D1C5C"/>
    <w:rsid w:val="000D1EA7"/>
    <w:rsid w:val="000D2168"/>
    <w:rsid w:val="000D2C49"/>
    <w:rsid w:val="000D2CDC"/>
    <w:rsid w:val="000D2DBA"/>
    <w:rsid w:val="000D30A5"/>
    <w:rsid w:val="000D36B8"/>
    <w:rsid w:val="000D3758"/>
    <w:rsid w:val="000D3C71"/>
    <w:rsid w:val="000D41B9"/>
    <w:rsid w:val="000D4212"/>
    <w:rsid w:val="000D44C4"/>
    <w:rsid w:val="000D4B33"/>
    <w:rsid w:val="000D505A"/>
    <w:rsid w:val="000D5085"/>
    <w:rsid w:val="000D53BA"/>
    <w:rsid w:val="000D549A"/>
    <w:rsid w:val="000D549E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84F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134"/>
    <w:rsid w:val="000F7AE7"/>
    <w:rsid w:val="000F7F61"/>
    <w:rsid w:val="000F7F89"/>
    <w:rsid w:val="00100292"/>
    <w:rsid w:val="001003D1"/>
    <w:rsid w:val="001005A6"/>
    <w:rsid w:val="001008F8"/>
    <w:rsid w:val="00100C23"/>
    <w:rsid w:val="00100F75"/>
    <w:rsid w:val="0010166F"/>
    <w:rsid w:val="00101A8A"/>
    <w:rsid w:val="00101A9E"/>
    <w:rsid w:val="00101B74"/>
    <w:rsid w:val="00101B92"/>
    <w:rsid w:val="00101FE9"/>
    <w:rsid w:val="00102170"/>
    <w:rsid w:val="00102631"/>
    <w:rsid w:val="00103290"/>
    <w:rsid w:val="00103598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2D7"/>
    <w:rsid w:val="00105704"/>
    <w:rsid w:val="0010570C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483"/>
    <w:rsid w:val="001166E7"/>
    <w:rsid w:val="00116D00"/>
    <w:rsid w:val="00116E1E"/>
    <w:rsid w:val="00116FFB"/>
    <w:rsid w:val="00117636"/>
    <w:rsid w:val="001177A9"/>
    <w:rsid w:val="001179AE"/>
    <w:rsid w:val="00117D18"/>
    <w:rsid w:val="00117EDF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52B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17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56"/>
    <w:rsid w:val="00152565"/>
    <w:rsid w:val="00152A45"/>
    <w:rsid w:val="00152DD0"/>
    <w:rsid w:val="00152DEC"/>
    <w:rsid w:val="00153120"/>
    <w:rsid w:val="0015335C"/>
    <w:rsid w:val="00153475"/>
    <w:rsid w:val="001537B8"/>
    <w:rsid w:val="00154306"/>
    <w:rsid w:val="00154385"/>
    <w:rsid w:val="001544F1"/>
    <w:rsid w:val="00154A2D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29E"/>
    <w:rsid w:val="001616E6"/>
    <w:rsid w:val="0016176E"/>
    <w:rsid w:val="00161793"/>
    <w:rsid w:val="00161B27"/>
    <w:rsid w:val="00161DBE"/>
    <w:rsid w:val="00161EE5"/>
    <w:rsid w:val="00161FC3"/>
    <w:rsid w:val="001621AE"/>
    <w:rsid w:val="001621F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3F05"/>
    <w:rsid w:val="0016405D"/>
    <w:rsid w:val="0016454C"/>
    <w:rsid w:val="001646DF"/>
    <w:rsid w:val="00164727"/>
    <w:rsid w:val="0016473F"/>
    <w:rsid w:val="00164806"/>
    <w:rsid w:val="00164C8B"/>
    <w:rsid w:val="00164E01"/>
    <w:rsid w:val="001653F0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0EE"/>
    <w:rsid w:val="0017030E"/>
    <w:rsid w:val="001705D0"/>
    <w:rsid w:val="0017073C"/>
    <w:rsid w:val="00170D3D"/>
    <w:rsid w:val="001716E0"/>
    <w:rsid w:val="00171D89"/>
    <w:rsid w:val="00171DBD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52D"/>
    <w:rsid w:val="001801DB"/>
    <w:rsid w:val="00180385"/>
    <w:rsid w:val="001807CC"/>
    <w:rsid w:val="00180ACC"/>
    <w:rsid w:val="00180BD2"/>
    <w:rsid w:val="0018131A"/>
    <w:rsid w:val="00181441"/>
    <w:rsid w:val="001815EA"/>
    <w:rsid w:val="00181812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88A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17B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7B5"/>
    <w:rsid w:val="001C0EFB"/>
    <w:rsid w:val="001C136F"/>
    <w:rsid w:val="001C14BC"/>
    <w:rsid w:val="001C19FC"/>
    <w:rsid w:val="001C1A85"/>
    <w:rsid w:val="001C1FB3"/>
    <w:rsid w:val="001C226C"/>
    <w:rsid w:val="001C2658"/>
    <w:rsid w:val="001C2998"/>
    <w:rsid w:val="001C2D59"/>
    <w:rsid w:val="001C2F2C"/>
    <w:rsid w:val="001C315C"/>
    <w:rsid w:val="001C3885"/>
    <w:rsid w:val="001C3B1D"/>
    <w:rsid w:val="001C3B2D"/>
    <w:rsid w:val="001C40C9"/>
    <w:rsid w:val="001C4B90"/>
    <w:rsid w:val="001C4C27"/>
    <w:rsid w:val="001C4CC0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6A2"/>
    <w:rsid w:val="001D3FE7"/>
    <w:rsid w:val="001D40C3"/>
    <w:rsid w:val="001D4383"/>
    <w:rsid w:val="001D4907"/>
    <w:rsid w:val="001D4FE1"/>
    <w:rsid w:val="001D5A31"/>
    <w:rsid w:val="001D68CB"/>
    <w:rsid w:val="001D6E08"/>
    <w:rsid w:val="001D79F3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AB1"/>
    <w:rsid w:val="001E2F51"/>
    <w:rsid w:val="001E3639"/>
    <w:rsid w:val="001E3851"/>
    <w:rsid w:val="001E38B3"/>
    <w:rsid w:val="001E41BD"/>
    <w:rsid w:val="001E4499"/>
    <w:rsid w:val="001E4776"/>
    <w:rsid w:val="001E484E"/>
    <w:rsid w:val="001E5147"/>
    <w:rsid w:val="001E56BF"/>
    <w:rsid w:val="001E5E3D"/>
    <w:rsid w:val="001E5FBA"/>
    <w:rsid w:val="001E6930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A06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8BC"/>
    <w:rsid w:val="00210906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4E7"/>
    <w:rsid w:val="002305E3"/>
    <w:rsid w:val="00230B7F"/>
    <w:rsid w:val="0023108D"/>
    <w:rsid w:val="00231585"/>
    <w:rsid w:val="00231961"/>
    <w:rsid w:val="00231D5B"/>
    <w:rsid w:val="00232560"/>
    <w:rsid w:val="00233328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D7F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5B0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1711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50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64B9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2B1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CA4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DC2"/>
    <w:rsid w:val="002920B4"/>
    <w:rsid w:val="00292123"/>
    <w:rsid w:val="0029239E"/>
    <w:rsid w:val="00292646"/>
    <w:rsid w:val="0029280C"/>
    <w:rsid w:val="00292CC5"/>
    <w:rsid w:val="00292E04"/>
    <w:rsid w:val="00292E8E"/>
    <w:rsid w:val="00292F7A"/>
    <w:rsid w:val="00293354"/>
    <w:rsid w:val="0029362D"/>
    <w:rsid w:val="00293FDF"/>
    <w:rsid w:val="00293FF3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5C5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B7E56"/>
    <w:rsid w:val="002C02D9"/>
    <w:rsid w:val="002C05F7"/>
    <w:rsid w:val="002C0E49"/>
    <w:rsid w:val="002C109B"/>
    <w:rsid w:val="002C119E"/>
    <w:rsid w:val="002C14D4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579"/>
    <w:rsid w:val="002C6A46"/>
    <w:rsid w:val="002C73BD"/>
    <w:rsid w:val="002C7436"/>
    <w:rsid w:val="002C743D"/>
    <w:rsid w:val="002C74FF"/>
    <w:rsid w:val="002C78C0"/>
    <w:rsid w:val="002D03EC"/>
    <w:rsid w:val="002D047E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AD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4B3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5FA1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5E9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A4C"/>
    <w:rsid w:val="00317B7F"/>
    <w:rsid w:val="00317E41"/>
    <w:rsid w:val="00320198"/>
    <w:rsid w:val="00320C70"/>
    <w:rsid w:val="00320DFF"/>
    <w:rsid w:val="003210B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5EA"/>
    <w:rsid w:val="003258A2"/>
    <w:rsid w:val="00325F3B"/>
    <w:rsid w:val="003260C7"/>
    <w:rsid w:val="003268FE"/>
    <w:rsid w:val="00326FA8"/>
    <w:rsid w:val="00326FD6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72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1F76"/>
    <w:rsid w:val="003522CB"/>
    <w:rsid w:val="003522D5"/>
    <w:rsid w:val="003525DA"/>
    <w:rsid w:val="00352692"/>
    <w:rsid w:val="00352892"/>
    <w:rsid w:val="00354157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581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470"/>
    <w:rsid w:val="003775ED"/>
    <w:rsid w:val="003776E0"/>
    <w:rsid w:val="003802DB"/>
    <w:rsid w:val="00380642"/>
    <w:rsid w:val="00380724"/>
    <w:rsid w:val="00380804"/>
    <w:rsid w:val="0038093D"/>
    <w:rsid w:val="00380CBA"/>
    <w:rsid w:val="003813A7"/>
    <w:rsid w:val="00381509"/>
    <w:rsid w:val="003816D1"/>
    <w:rsid w:val="00381D73"/>
    <w:rsid w:val="00382301"/>
    <w:rsid w:val="003828B5"/>
    <w:rsid w:val="0038298D"/>
    <w:rsid w:val="00382D8D"/>
    <w:rsid w:val="00382E90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5BF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4CC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5E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033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532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B1A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5D9"/>
    <w:rsid w:val="003C779C"/>
    <w:rsid w:val="003C7F31"/>
    <w:rsid w:val="003C7FDB"/>
    <w:rsid w:val="003D00EF"/>
    <w:rsid w:val="003D025D"/>
    <w:rsid w:val="003D0851"/>
    <w:rsid w:val="003D0854"/>
    <w:rsid w:val="003D09CC"/>
    <w:rsid w:val="003D1013"/>
    <w:rsid w:val="003D1612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4B7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9D9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7AD"/>
    <w:rsid w:val="004018D7"/>
    <w:rsid w:val="00401903"/>
    <w:rsid w:val="0040237F"/>
    <w:rsid w:val="004024A9"/>
    <w:rsid w:val="0040302D"/>
    <w:rsid w:val="00403BA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001"/>
    <w:rsid w:val="004221A1"/>
    <w:rsid w:val="00422286"/>
    <w:rsid w:val="00422755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27D9A"/>
    <w:rsid w:val="004308B9"/>
    <w:rsid w:val="00430973"/>
    <w:rsid w:val="00430CB2"/>
    <w:rsid w:val="00430EC5"/>
    <w:rsid w:val="00431646"/>
    <w:rsid w:val="00431CF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6CA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AAF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865"/>
    <w:rsid w:val="00447DCA"/>
    <w:rsid w:val="004501B6"/>
    <w:rsid w:val="004504F9"/>
    <w:rsid w:val="0045057E"/>
    <w:rsid w:val="0045059D"/>
    <w:rsid w:val="00450EE1"/>
    <w:rsid w:val="00451321"/>
    <w:rsid w:val="004520EA"/>
    <w:rsid w:val="004521A5"/>
    <w:rsid w:val="004523BB"/>
    <w:rsid w:val="004526E5"/>
    <w:rsid w:val="0045294D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DEA"/>
    <w:rsid w:val="0045645F"/>
    <w:rsid w:val="004569BE"/>
    <w:rsid w:val="00456A1F"/>
    <w:rsid w:val="00456D09"/>
    <w:rsid w:val="00456D3F"/>
    <w:rsid w:val="00456DF9"/>
    <w:rsid w:val="00456F57"/>
    <w:rsid w:val="0045761C"/>
    <w:rsid w:val="0045761F"/>
    <w:rsid w:val="00457642"/>
    <w:rsid w:val="00457DC0"/>
    <w:rsid w:val="004602DC"/>
    <w:rsid w:val="004605A4"/>
    <w:rsid w:val="00460735"/>
    <w:rsid w:val="00460A67"/>
    <w:rsid w:val="00460B99"/>
    <w:rsid w:val="004610B6"/>
    <w:rsid w:val="00461166"/>
    <w:rsid w:val="0046119F"/>
    <w:rsid w:val="00461652"/>
    <w:rsid w:val="0046178D"/>
    <w:rsid w:val="00461880"/>
    <w:rsid w:val="00461B11"/>
    <w:rsid w:val="00461BA1"/>
    <w:rsid w:val="00461BD6"/>
    <w:rsid w:val="00461FA1"/>
    <w:rsid w:val="0046275F"/>
    <w:rsid w:val="00462E28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9E0"/>
    <w:rsid w:val="00467B6A"/>
    <w:rsid w:val="00467F26"/>
    <w:rsid w:val="004700A9"/>
    <w:rsid w:val="004700EC"/>
    <w:rsid w:val="00470433"/>
    <w:rsid w:val="004708B8"/>
    <w:rsid w:val="00470C71"/>
    <w:rsid w:val="00470D4B"/>
    <w:rsid w:val="00470E79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97"/>
    <w:rsid w:val="00481CB7"/>
    <w:rsid w:val="004828E8"/>
    <w:rsid w:val="00482D2A"/>
    <w:rsid w:val="00483086"/>
    <w:rsid w:val="004830F7"/>
    <w:rsid w:val="00483346"/>
    <w:rsid w:val="00483475"/>
    <w:rsid w:val="00483B68"/>
    <w:rsid w:val="00483B7B"/>
    <w:rsid w:val="00483CFA"/>
    <w:rsid w:val="00483F5B"/>
    <w:rsid w:val="004841FA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2FA2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4D"/>
    <w:rsid w:val="004A1081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93E"/>
    <w:rsid w:val="004A5A12"/>
    <w:rsid w:val="004A5B0A"/>
    <w:rsid w:val="004A5C9B"/>
    <w:rsid w:val="004A5FB6"/>
    <w:rsid w:val="004A602A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6E7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A51"/>
    <w:rsid w:val="004B6C5A"/>
    <w:rsid w:val="004B7A36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2CBB"/>
    <w:rsid w:val="004C3647"/>
    <w:rsid w:val="004C3B4C"/>
    <w:rsid w:val="004C3F04"/>
    <w:rsid w:val="004C41E6"/>
    <w:rsid w:val="004C459C"/>
    <w:rsid w:val="004C4C84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814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AD3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00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9C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38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352"/>
    <w:rsid w:val="004F1646"/>
    <w:rsid w:val="004F172E"/>
    <w:rsid w:val="004F1A0A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252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13B"/>
    <w:rsid w:val="00502220"/>
    <w:rsid w:val="005025D7"/>
    <w:rsid w:val="0050292A"/>
    <w:rsid w:val="00503AC5"/>
    <w:rsid w:val="00503B03"/>
    <w:rsid w:val="005041F2"/>
    <w:rsid w:val="00504708"/>
    <w:rsid w:val="005048EB"/>
    <w:rsid w:val="00504EFA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117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A33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1626"/>
    <w:rsid w:val="005220CE"/>
    <w:rsid w:val="0052228F"/>
    <w:rsid w:val="00522AC4"/>
    <w:rsid w:val="00523146"/>
    <w:rsid w:val="00523506"/>
    <w:rsid w:val="005235E9"/>
    <w:rsid w:val="0052387B"/>
    <w:rsid w:val="005239C7"/>
    <w:rsid w:val="00523F05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0E65"/>
    <w:rsid w:val="00531009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3A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6FD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843"/>
    <w:rsid w:val="0054393E"/>
    <w:rsid w:val="00543FB3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476A6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784"/>
    <w:rsid w:val="0055797D"/>
    <w:rsid w:val="00557AA5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448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5FA5"/>
    <w:rsid w:val="00566097"/>
    <w:rsid w:val="0056621B"/>
    <w:rsid w:val="00566BF5"/>
    <w:rsid w:val="00566D6F"/>
    <w:rsid w:val="005673A0"/>
    <w:rsid w:val="005673F7"/>
    <w:rsid w:val="005674F8"/>
    <w:rsid w:val="00567904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1F5A"/>
    <w:rsid w:val="005725D4"/>
    <w:rsid w:val="00572758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33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0E0"/>
    <w:rsid w:val="005845BF"/>
    <w:rsid w:val="005846ED"/>
    <w:rsid w:val="0058486D"/>
    <w:rsid w:val="005849FC"/>
    <w:rsid w:val="00586129"/>
    <w:rsid w:val="005861EA"/>
    <w:rsid w:val="00586213"/>
    <w:rsid w:val="005863E6"/>
    <w:rsid w:val="00586B4D"/>
    <w:rsid w:val="00586E34"/>
    <w:rsid w:val="00587D96"/>
    <w:rsid w:val="0059013F"/>
    <w:rsid w:val="005903B6"/>
    <w:rsid w:val="00590736"/>
    <w:rsid w:val="00590BC9"/>
    <w:rsid w:val="005919F6"/>
    <w:rsid w:val="00591CCE"/>
    <w:rsid w:val="00591E96"/>
    <w:rsid w:val="00591F5B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3E2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0DD"/>
    <w:rsid w:val="005B5115"/>
    <w:rsid w:val="005B553D"/>
    <w:rsid w:val="005B57DB"/>
    <w:rsid w:val="005B5A71"/>
    <w:rsid w:val="005B5E69"/>
    <w:rsid w:val="005B6340"/>
    <w:rsid w:val="005B65B3"/>
    <w:rsid w:val="005B6A58"/>
    <w:rsid w:val="005B73A1"/>
    <w:rsid w:val="005B73FA"/>
    <w:rsid w:val="005B77CB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537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7FC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73C"/>
    <w:rsid w:val="005D7C0C"/>
    <w:rsid w:val="005D7F40"/>
    <w:rsid w:val="005E0AF2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5B"/>
    <w:rsid w:val="005F05CB"/>
    <w:rsid w:val="005F0D54"/>
    <w:rsid w:val="005F10F3"/>
    <w:rsid w:val="005F13B2"/>
    <w:rsid w:val="005F1512"/>
    <w:rsid w:val="005F1AD5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4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5D3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0A72"/>
    <w:rsid w:val="0062108D"/>
    <w:rsid w:val="006217B1"/>
    <w:rsid w:val="006219E1"/>
    <w:rsid w:val="00621E98"/>
    <w:rsid w:val="00621F59"/>
    <w:rsid w:val="0062209A"/>
    <w:rsid w:val="00622182"/>
    <w:rsid w:val="006223BF"/>
    <w:rsid w:val="00622407"/>
    <w:rsid w:val="00622AFC"/>
    <w:rsid w:val="00622D5A"/>
    <w:rsid w:val="006231A3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650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266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567"/>
    <w:rsid w:val="0066290A"/>
    <w:rsid w:val="00662D5D"/>
    <w:rsid w:val="006631D2"/>
    <w:rsid w:val="00663412"/>
    <w:rsid w:val="00663524"/>
    <w:rsid w:val="006636CB"/>
    <w:rsid w:val="0066386D"/>
    <w:rsid w:val="00663FF9"/>
    <w:rsid w:val="006641F4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827"/>
    <w:rsid w:val="00670D2F"/>
    <w:rsid w:val="0067116A"/>
    <w:rsid w:val="00671785"/>
    <w:rsid w:val="0067207B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5BAB"/>
    <w:rsid w:val="00677037"/>
    <w:rsid w:val="0067758F"/>
    <w:rsid w:val="00677A81"/>
    <w:rsid w:val="00677F2E"/>
    <w:rsid w:val="006803D7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A50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3F0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5D62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838"/>
    <w:rsid w:val="006D1B38"/>
    <w:rsid w:val="006D1B65"/>
    <w:rsid w:val="006D1B81"/>
    <w:rsid w:val="006D211D"/>
    <w:rsid w:val="006D2FF5"/>
    <w:rsid w:val="006D303F"/>
    <w:rsid w:val="006D33F2"/>
    <w:rsid w:val="006D357B"/>
    <w:rsid w:val="006D3FE4"/>
    <w:rsid w:val="006D4031"/>
    <w:rsid w:val="006D45A7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154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CA8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4F18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CAF"/>
    <w:rsid w:val="00711E6E"/>
    <w:rsid w:val="007123B3"/>
    <w:rsid w:val="007129CD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B53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34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371"/>
    <w:rsid w:val="007275A0"/>
    <w:rsid w:val="00727919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74F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457"/>
    <w:rsid w:val="00736542"/>
    <w:rsid w:val="00736C53"/>
    <w:rsid w:val="00736DFA"/>
    <w:rsid w:val="00737112"/>
    <w:rsid w:val="00740475"/>
    <w:rsid w:val="0074047C"/>
    <w:rsid w:val="007409B8"/>
    <w:rsid w:val="00740FB0"/>
    <w:rsid w:val="00741228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42A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6F5C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D27"/>
    <w:rsid w:val="00754EA2"/>
    <w:rsid w:val="00755481"/>
    <w:rsid w:val="00755645"/>
    <w:rsid w:val="007556CC"/>
    <w:rsid w:val="00755885"/>
    <w:rsid w:val="00756106"/>
    <w:rsid w:val="0075718D"/>
    <w:rsid w:val="0075723F"/>
    <w:rsid w:val="007575D4"/>
    <w:rsid w:val="007575E1"/>
    <w:rsid w:val="0075776F"/>
    <w:rsid w:val="00757793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5C3"/>
    <w:rsid w:val="007728CA"/>
    <w:rsid w:val="0077298C"/>
    <w:rsid w:val="00772DE6"/>
    <w:rsid w:val="00772E2D"/>
    <w:rsid w:val="0077335A"/>
    <w:rsid w:val="00773733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0C7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4A"/>
    <w:rsid w:val="00786B96"/>
    <w:rsid w:val="00786CB2"/>
    <w:rsid w:val="007873CD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0F52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3451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1BD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CB9"/>
    <w:rsid w:val="007B5DB9"/>
    <w:rsid w:val="007B6BEF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0F6"/>
    <w:rsid w:val="007C17AD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94D"/>
    <w:rsid w:val="007C5DDA"/>
    <w:rsid w:val="007C5DED"/>
    <w:rsid w:val="007C620F"/>
    <w:rsid w:val="007C6748"/>
    <w:rsid w:val="007C6B6B"/>
    <w:rsid w:val="007C6FD4"/>
    <w:rsid w:val="007C6FFB"/>
    <w:rsid w:val="007C7453"/>
    <w:rsid w:val="007C74FA"/>
    <w:rsid w:val="007C7AE6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2CF7"/>
    <w:rsid w:val="007D342C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20E"/>
    <w:rsid w:val="007F54CF"/>
    <w:rsid w:val="007F597B"/>
    <w:rsid w:val="007F5A75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D65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13D"/>
    <w:rsid w:val="00812680"/>
    <w:rsid w:val="00812764"/>
    <w:rsid w:val="00812845"/>
    <w:rsid w:val="00812948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B1C"/>
    <w:rsid w:val="0081411F"/>
    <w:rsid w:val="008142DB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1C87"/>
    <w:rsid w:val="008221F1"/>
    <w:rsid w:val="00822310"/>
    <w:rsid w:val="00822762"/>
    <w:rsid w:val="00822A35"/>
    <w:rsid w:val="00822E51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65C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090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118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3B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95E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BAE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B2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4BA6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6F47"/>
    <w:rsid w:val="0088701E"/>
    <w:rsid w:val="00887141"/>
    <w:rsid w:val="00887386"/>
    <w:rsid w:val="0088759C"/>
    <w:rsid w:val="00887698"/>
    <w:rsid w:val="00887A9D"/>
    <w:rsid w:val="00887EF2"/>
    <w:rsid w:val="00887FF3"/>
    <w:rsid w:val="00890211"/>
    <w:rsid w:val="008905BF"/>
    <w:rsid w:val="00890A96"/>
    <w:rsid w:val="00890F52"/>
    <w:rsid w:val="00891468"/>
    <w:rsid w:val="008918B8"/>
    <w:rsid w:val="008919A6"/>
    <w:rsid w:val="00892209"/>
    <w:rsid w:val="008927D8"/>
    <w:rsid w:val="00892893"/>
    <w:rsid w:val="00892974"/>
    <w:rsid w:val="00892BA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B1"/>
    <w:rsid w:val="008A1CE8"/>
    <w:rsid w:val="008A20F9"/>
    <w:rsid w:val="008A30B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7C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06D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772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2E15"/>
    <w:rsid w:val="008C3014"/>
    <w:rsid w:val="008C324B"/>
    <w:rsid w:val="008C3B0B"/>
    <w:rsid w:val="008C3B74"/>
    <w:rsid w:val="008C3C5E"/>
    <w:rsid w:val="008C3CCD"/>
    <w:rsid w:val="008C4604"/>
    <w:rsid w:val="008C5939"/>
    <w:rsid w:val="008C5AA8"/>
    <w:rsid w:val="008C5C5C"/>
    <w:rsid w:val="008C5EDF"/>
    <w:rsid w:val="008C61FD"/>
    <w:rsid w:val="008C6614"/>
    <w:rsid w:val="008C6684"/>
    <w:rsid w:val="008C668F"/>
    <w:rsid w:val="008C6A04"/>
    <w:rsid w:val="008C6AA3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483"/>
    <w:rsid w:val="008D195E"/>
    <w:rsid w:val="008D19E9"/>
    <w:rsid w:val="008D1CD6"/>
    <w:rsid w:val="008D28C0"/>
    <w:rsid w:val="008D28CC"/>
    <w:rsid w:val="008D2AFF"/>
    <w:rsid w:val="008D32E0"/>
    <w:rsid w:val="008D354B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7B4"/>
    <w:rsid w:val="008D7BF6"/>
    <w:rsid w:val="008E0420"/>
    <w:rsid w:val="008E0B98"/>
    <w:rsid w:val="008E1285"/>
    <w:rsid w:val="008E1344"/>
    <w:rsid w:val="008E14FE"/>
    <w:rsid w:val="008E175A"/>
    <w:rsid w:val="008E185D"/>
    <w:rsid w:val="008E1AA6"/>
    <w:rsid w:val="008E1BD3"/>
    <w:rsid w:val="008E1D02"/>
    <w:rsid w:val="008E1E2C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6D"/>
    <w:rsid w:val="008F7775"/>
    <w:rsid w:val="008F7DE2"/>
    <w:rsid w:val="008F7F81"/>
    <w:rsid w:val="009001C7"/>
    <w:rsid w:val="009003C6"/>
    <w:rsid w:val="00900641"/>
    <w:rsid w:val="00900755"/>
    <w:rsid w:val="00900A26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7EE"/>
    <w:rsid w:val="00915901"/>
    <w:rsid w:val="0091643A"/>
    <w:rsid w:val="009164F0"/>
    <w:rsid w:val="00917528"/>
    <w:rsid w:val="0091796C"/>
    <w:rsid w:val="00917F61"/>
    <w:rsid w:val="009202AF"/>
    <w:rsid w:val="009208E5"/>
    <w:rsid w:val="009209DB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8B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6B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686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DC1"/>
    <w:rsid w:val="00942FC6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0E8"/>
    <w:rsid w:val="009511E9"/>
    <w:rsid w:val="00951DFD"/>
    <w:rsid w:val="0095209D"/>
    <w:rsid w:val="00952253"/>
    <w:rsid w:val="00952982"/>
    <w:rsid w:val="00952A5F"/>
    <w:rsid w:val="00952DD8"/>
    <w:rsid w:val="00953AF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A3C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4F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5D1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4FEE"/>
    <w:rsid w:val="009850A7"/>
    <w:rsid w:val="0098568F"/>
    <w:rsid w:val="00985B70"/>
    <w:rsid w:val="00985CCA"/>
    <w:rsid w:val="00985D1C"/>
    <w:rsid w:val="00985D85"/>
    <w:rsid w:val="00985DD2"/>
    <w:rsid w:val="00986808"/>
    <w:rsid w:val="00987921"/>
    <w:rsid w:val="00987B6E"/>
    <w:rsid w:val="00987C1E"/>
    <w:rsid w:val="00987D29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20D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1BC3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6C32"/>
    <w:rsid w:val="009A72D0"/>
    <w:rsid w:val="009A7384"/>
    <w:rsid w:val="009A7C42"/>
    <w:rsid w:val="009A7E35"/>
    <w:rsid w:val="009B08D2"/>
    <w:rsid w:val="009B090E"/>
    <w:rsid w:val="009B0BBC"/>
    <w:rsid w:val="009B0F12"/>
    <w:rsid w:val="009B131B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4BA5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336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0B"/>
    <w:rsid w:val="009D777F"/>
    <w:rsid w:val="009D7DA7"/>
    <w:rsid w:val="009D7E11"/>
    <w:rsid w:val="009D7E44"/>
    <w:rsid w:val="009D7FE7"/>
    <w:rsid w:val="009E03D5"/>
    <w:rsid w:val="009E0C0C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12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C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16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9B0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4B0"/>
    <w:rsid w:val="00A027C2"/>
    <w:rsid w:val="00A029C2"/>
    <w:rsid w:val="00A02C9D"/>
    <w:rsid w:val="00A02D0B"/>
    <w:rsid w:val="00A038B4"/>
    <w:rsid w:val="00A03CE3"/>
    <w:rsid w:val="00A03EED"/>
    <w:rsid w:val="00A045C5"/>
    <w:rsid w:val="00A04B3F"/>
    <w:rsid w:val="00A04FDD"/>
    <w:rsid w:val="00A0532E"/>
    <w:rsid w:val="00A05377"/>
    <w:rsid w:val="00A0574F"/>
    <w:rsid w:val="00A057C7"/>
    <w:rsid w:val="00A0599E"/>
    <w:rsid w:val="00A0618A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3E"/>
    <w:rsid w:val="00A11C74"/>
    <w:rsid w:val="00A11CB5"/>
    <w:rsid w:val="00A11EB5"/>
    <w:rsid w:val="00A11F0F"/>
    <w:rsid w:val="00A123EE"/>
    <w:rsid w:val="00A126CD"/>
    <w:rsid w:val="00A127CC"/>
    <w:rsid w:val="00A129E9"/>
    <w:rsid w:val="00A13180"/>
    <w:rsid w:val="00A13228"/>
    <w:rsid w:val="00A13BA3"/>
    <w:rsid w:val="00A13C26"/>
    <w:rsid w:val="00A13E3F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51"/>
    <w:rsid w:val="00A165FA"/>
    <w:rsid w:val="00A166F4"/>
    <w:rsid w:val="00A1676E"/>
    <w:rsid w:val="00A1797A"/>
    <w:rsid w:val="00A17CDD"/>
    <w:rsid w:val="00A202F1"/>
    <w:rsid w:val="00A205D4"/>
    <w:rsid w:val="00A2082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2DD6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C7A"/>
    <w:rsid w:val="00A34D00"/>
    <w:rsid w:val="00A3521C"/>
    <w:rsid w:val="00A352CC"/>
    <w:rsid w:val="00A352E4"/>
    <w:rsid w:val="00A35BD2"/>
    <w:rsid w:val="00A36288"/>
    <w:rsid w:val="00A36387"/>
    <w:rsid w:val="00A367B5"/>
    <w:rsid w:val="00A36A9E"/>
    <w:rsid w:val="00A36AE7"/>
    <w:rsid w:val="00A3722A"/>
    <w:rsid w:val="00A37699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1F"/>
    <w:rsid w:val="00A44AE6"/>
    <w:rsid w:val="00A4512F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34D"/>
    <w:rsid w:val="00A74B15"/>
    <w:rsid w:val="00A7568C"/>
    <w:rsid w:val="00A75BD2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96"/>
    <w:rsid w:val="00A80DC2"/>
    <w:rsid w:val="00A81161"/>
    <w:rsid w:val="00A8164B"/>
    <w:rsid w:val="00A81C38"/>
    <w:rsid w:val="00A8251B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AC9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828"/>
    <w:rsid w:val="00A96E5E"/>
    <w:rsid w:val="00A9727B"/>
    <w:rsid w:val="00A97377"/>
    <w:rsid w:val="00A97423"/>
    <w:rsid w:val="00A974C0"/>
    <w:rsid w:val="00AA015D"/>
    <w:rsid w:val="00AA0515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5FDF"/>
    <w:rsid w:val="00AA6058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10D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1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7D7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393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4D6"/>
    <w:rsid w:val="00AF36A2"/>
    <w:rsid w:val="00AF3B45"/>
    <w:rsid w:val="00AF4128"/>
    <w:rsid w:val="00AF412B"/>
    <w:rsid w:val="00AF43DC"/>
    <w:rsid w:val="00AF4A5B"/>
    <w:rsid w:val="00AF4AA6"/>
    <w:rsid w:val="00AF500D"/>
    <w:rsid w:val="00AF52E7"/>
    <w:rsid w:val="00AF58D0"/>
    <w:rsid w:val="00AF5992"/>
    <w:rsid w:val="00AF6C4A"/>
    <w:rsid w:val="00AF71A2"/>
    <w:rsid w:val="00AF75AF"/>
    <w:rsid w:val="00AF7871"/>
    <w:rsid w:val="00B00203"/>
    <w:rsid w:val="00B005AB"/>
    <w:rsid w:val="00B00876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2D8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A34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AD2"/>
    <w:rsid w:val="00B32BA0"/>
    <w:rsid w:val="00B32BB5"/>
    <w:rsid w:val="00B32E8A"/>
    <w:rsid w:val="00B33167"/>
    <w:rsid w:val="00B3320E"/>
    <w:rsid w:val="00B338E7"/>
    <w:rsid w:val="00B33B73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0E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5F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D64"/>
    <w:rsid w:val="00B54EF7"/>
    <w:rsid w:val="00B552E9"/>
    <w:rsid w:val="00B554C5"/>
    <w:rsid w:val="00B55BFC"/>
    <w:rsid w:val="00B56BA0"/>
    <w:rsid w:val="00B57031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8F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17B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D2E"/>
    <w:rsid w:val="00B71F67"/>
    <w:rsid w:val="00B72508"/>
    <w:rsid w:val="00B726F9"/>
    <w:rsid w:val="00B73201"/>
    <w:rsid w:val="00B736DB"/>
    <w:rsid w:val="00B737F7"/>
    <w:rsid w:val="00B73850"/>
    <w:rsid w:val="00B739CC"/>
    <w:rsid w:val="00B73B05"/>
    <w:rsid w:val="00B73D1C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40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0BC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A7C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79D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447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85A"/>
    <w:rsid w:val="00BB4953"/>
    <w:rsid w:val="00BB4973"/>
    <w:rsid w:val="00BB4DEB"/>
    <w:rsid w:val="00BB5325"/>
    <w:rsid w:val="00BB53F0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574"/>
    <w:rsid w:val="00BC26D8"/>
    <w:rsid w:val="00BC277A"/>
    <w:rsid w:val="00BC28A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BE6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55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7D"/>
    <w:rsid w:val="00BE57E5"/>
    <w:rsid w:val="00BE5A34"/>
    <w:rsid w:val="00BE6222"/>
    <w:rsid w:val="00BE63F3"/>
    <w:rsid w:val="00BE6B39"/>
    <w:rsid w:val="00BE7144"/>
    <w:rsid w:val="00BE76DC"/>
    <w:rsid w:val="00BE7818"/>
    <w:rsid w:val="00BE7BC5"/>
    <w:rsid w:val="00BE7DD8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0E5A"/>
    <w:rsid w:val="00C01C1D"/>
    <w:rsid w:val="00C023D1"/>
    <w:rsid w:val="00C02424"/>
    <w:rsid w:val="00C026DD"/>
    <w:rsid w:val="00C028EF"/>
    <w:rsid w:val="00C02BED"/>
    <w:rsid w:val="00C02D1B"/>
    <w:rsid w:val="00C02D1E"/>
    <w:rsid w:val="00C030AA"/>
    <w:rsid w:val="00C031E2"/>
    <w:rsid w:val="00C038CF"/>
    <w:rsid w:val="00C0405A"/>
    <w:rsid w:val="00C04CFD"/>
    <w:rsid w:val="00C04DEF"/>
    <w:rsid w:val="00C05B82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B9F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D75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7F6"/>
    <w:rsid w:val="00C2587D"/>
    <w:rsid w:val="00C25E20"/>
    <w:rsid w:val="00C25FC1"/>
    <w:rsid w:val="00C262D8"/>
    <w:rsid w:val="00C2766C"/>
    <w:rsid w:val="00C276CE"/>
    <w:rsid w:val="00C2775E"/>
    <w:rsid w:val="00C27E75"/>
    <w:rsid w:val="00C30194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269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638"/>
    <w:rsid w:val="00C407BE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018"/>
    <w:rsid w:val="00C45111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3D9A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51D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D61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77F7B"/>
    <w:rsid w:val="00C80020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3FB"/>
    <w:rsid w:val="00C83583"/>
    <w:rsid w:val="00C83733"/>
    <w:rsid w:val="00C841F6"/>
    <w:rsid w:val="00C8425A"/>
    <w:rsid w:val="00C849FC"/>
    <w:rsid w:val="00C84A5D"/>
    <w:rsid w:val="00C84B1F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6FF3"/>
    <w:rsid w:val="00C878FC"/>
    <w:rsid w:val="00C87AFB"/>
    <w:rsid w:val="00C90083"/>
    <w:rsid w:val="00C90851"/>
    <w:rsid w:val="00C90ACA"/>
    <w:rsid w:val="00C90E1C"/>
    <w:rsid w:val="00C90E3D"/>
    <w:rsid w:val="00C91817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0A7E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169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25E"/>
    <w:rsid w:val="00CC2348"/>
    <w:rsid w:val="00CC23C8"/>
    <w:rsid w:val="00CC275D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EF6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934"/>
    <w:rsid w:val="00CD4B5E"/>
    <w:rsid w:val="00CD5055"/>
    <w:rsid w:val="00CD50B3"/>
    <w:rsid w:val="00CD5160"/>
    <w:rsid w:val="00CD5E35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1D8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794"/>
    <w:rsid w:val="00D05C41"/>
    <w:rsid w:val="00D05F50"/>
    <w:rsid w:val="00D06209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38C"/>
    <w:rsid w:val="00D12BF4"/>
    <w:rsid w:val="00D12CEA"/>
    <w:rsid w:val="00D12CF6"/>
    <w:rsid w:val="00D1302D"/>
    <w:rsid w:val="00D13076"/>
    <w:rsid w:val="00D13613"/>
    <w:rsid w:val="00D13C66"/>
    <w:rsid w:val="00D13DC1"/>
    <w:rsid w:val="00D13E48"/>
    <w:rsid w:val="00D145C3"/>
    <w:rsid w:val="00D15399"/>
    <w:rsid w:val="00D153B9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6EE8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15A7"/>
    <w:rsid w:val="00D32431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6D43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AA8"/>
    <w:rsid w:val="00D43F8C"/>
    <w:rsid w:val="00D44516"/>
    <w:rsid w:val="00D445E1"/>
    <w:rsid w:val="00D449BB"/>
    <w:rsid w:val="00D451B9"/>
    <w:rsid w:val="00D454A5"/>
    <w:rsid w:val="00D4575D"/>
    <w:rsid w:val="00D45B86"/>
    <w:rsid w:val="00D45DD1"/>
    <w:rsid w:val="00D463DC"/>
    <w:rsid w:val="00D46A83"/>
    <w:rsid w:val="00D46EC4"/>
    <w:rsid w:val="00D470E2"/>
    <w:rsid w:val="00D475F7"/>
    <w:rsid w:val="00D47628"/>
    <w:rsid w:val="00D476CC"/>
    <w:rsid w:val="00D50437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1F"/>
    <w:rsid w:val="00D7276E"/>
    <w:rsid w:val="00D72AA0"/>
    <w:rsid w:val="00D72E61"/>
    <w:rsid w:val="00D73141"/>
    <w:rsid w:val="00D73248"/>
    <w:rsid w:val="00D73666"/>
    <w:rsid w:val="00D74061"/>
    <w:rsid w:val="00D74A63"/>
    <w:rsid w:val="00D74E98"/>
    <w:rsid w:val="00D74F35"/>
    <w:rsid w:val="00D7524C"/>
    <w:rsid w:val="00D753D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2FF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C7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0F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5EE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3F8B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B782E"/>
    <w:rsid w:val="00DC054A"/>
    <w:rsid w:val="00DC0C9B"/>
    <w:rsid w:val="00DC12D3"/>
    <w:rsid w:val="00DC13D5"/>
    <w:rsid w:val="00DC14B7"/>
    <w:rsid w:val="00DC1594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2CA4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4F4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DF7C46"/>
    <w:rsid w:val="00E0006C"/>
    <w:rsid w:val="00E000C4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030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A83"/>
    <w:rsid w:val="00E20D9B"/>
    <w:rsid w:val="00E20EA5"/>
    <w:rsid w:val="00E212A4"/>
    <w:rsid w:val="00E212C1"/>
    <w:rsid w:val="00E21328"/>
    <w:rsid w:val="00E2147B"/>
    <w:rsid w:val="00E215AA"/>
    <w:rsid w:val="00E22475"/>
    <w:rsid w:val="00E228BC"/>
    <w:rsid w:val="00E22C6B"/>
    <w:rsid w:val="00E2332B"/>
    <w:rsid w:val="00E23397"/>
    <w:rsid w:val="00E23461"/>
    <w:rsid w:val="00E23474"/>
    <w:rsid w:val="00E236FB"/>
    <w:rsid w:val="00E2379A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2D09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37F5D"/>
    <w:rsid w:val="00E40E83"/>
    <w:rsid w:val="00E41699"/>
    <w:rsid w:val="00E41A70"/>
    <w:rsid w:val="00E41D11"/>
    <w:rsid w:val="00E4207F"/>
    <w:rsid w:val="00E424C9"/>
    <w:rsid w:val="00E42877"/>
    <w:rsid w:val="00E42E22"/>
    <w:rsid w:val="00E434E0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9C9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74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33E"/>
    <w:rsid w:val="00E555F0"/>
    <w:rsid w:val="00E55975"/>
    <w:rsid w:val="00E564B9"/>
    <w:rsid w:val="00E564E6"/>
    <w:rsid w:val="00E5687E"/>
    <w:rsid w:val="00E56A1B"/>
    <w:rsid w:val="00E56D63"/>
    <w:rsid w:val="00E5706D"/>
    <w:rsid w:val="00E577C0"/>
    <w:rsid w:val="00E578B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A79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1D5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D1F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02"/>
    <w:rsid w:val="00E77D10"/>
    <w:rsid w:val="00E8019B"/>
    <w:rsid w:val="00E80417"/>
    <w:rsid w:val="00E809ED"/>
    <w:rsid w:val="00E80A01"/>
    <w:rsid w:val="00E80CDF"/>
    <w:rsid w:val="00E815B6"/>
    <w:rsid w:val="00E820DD"/>
    <w:rsid w:val="00E82D90"/>
    <w:rsid w:val="00E830C5"/>
    <w:rsid w:val="00E83433"/>
    <w:rsid w:val="00E83598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748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3C57"/>
    <w:rsid w:val="00E942B4"/>
    <w:rsid w:val="00E94503"/>
    <w:rsid w:val="00E94883"/>
    <w:rsid w:val="00E94CE7"/>
    <w:rsid w:val="00E9555F"/>
    <w:rsid w:val="00E9569C"/>
    <w:rsid w:val="00E96119"/>
    <w:rsid w:val="00E9661E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E66"/>
    <w:rsid w:val="00EA4F7F"/>
    <w:rsid w:val="00EA4FC0"/>
    <w:rsid w:val="00EA53FD"/>
    <w:rsid w:val="00EA5440"/>
    <w:rsid w:val="00EA5731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73C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280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14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ACA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7E1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A7"/>
    <w:rsid w:val="00F000B7"/>
    <w:rsid w:val="00F00335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9B1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ED7"/>
    <w:rsid w:val="00F10FEF"/>
    <w:rsid w:val="00F113A9"/>
    <w:rsid w:val="00F11510"/>
    <w:rsid w:val="00F11919"/>
    <w:rsid w:val="00F119CD"/>
    <w:rsid w:val="00F126AA"/>
    <w:rsid w:val="00F126DC"/>
    <w:rsid w:val="00F128AA"/>
    <w:rsid w:val="00F12BA0"/>
    <w:rsid w:val="00F12BD2"/>
    <w:rsid w:val="00F13230"/>
    <w:rsid w:val="00F1325D"/>
    <w:rsid w:val="00F13463"/>
    <w:rsid w:val="00F13A4C"/>
    <w:rsid w:val="00F13D3F"/>
    <w:rsid w:val="00F1482D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9FF"/>
    <w:rsid w:val="00F22C2A"/>
    <w:rsid w:val="00F2324D"/>
    <w:rsid w:val="00F232FB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2FC5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949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6D9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8F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C7C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A2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604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2F9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0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2E4A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B70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0EA1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785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0EF7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91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1E"/>
    <w:rsid w:val="00FD0AFE"/>
    <w:rsid w:val="00FD109E"/>
    <w:rsid w:val="00FD1539"/>
    <w:rsid w:val="00FD17C1"/>
    <w:rsid w:val="00FD183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3B9"/>
    <w:rsid w:val="00FD3963"/>
    <w:rsid w:val="00FD3A87"/>
    <w:rsid w:val="00FD3D73"/>
    <w:rsid w:val="00FD3DE0"/>
    <w:rsid w:val="00FD4166"/>
    <w:rsid w:val="00FD42FA"/>
    <w:rsid w:val="00FD43AB"/>
    <w:rsid w:val="00FD43C0"/>
    <w:rsid w:val="00FD5496"/>
    <w:rsid w:val="00FD54BA"/>
    <w:rsid w:val="00FD5959"/>
    <w:rsid w:val="00FD632A"/>
    <w:rsid w:val="00FD6F76"/>
    <w:rsid w:val="00FD7702"/>
    <w:rsid w:val="00FD777F"/>
    <w:rsid w:val="00FD7A59"/>
    <w:rsid w:val="00FE01B3"/>
    <w:rsid w:val="00FE08D8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1C8"/>
    <w:rsid w:val="00FF4369"/>
    <w:rsid w:val="00FF4944"/>
    <w:rsid w:val="00FF506D"/>
    <w:rsid w:val="00FF5283"/>
    <w:rsid w:val="00FF5ABD"/>
    <w:rsid w:val="00FF5D3A"/>
    <w:rsid w:val="00FF6155"/>
    <w:rsid w:val="00FF66D1"/>
    <w:rsid w:val="00FF67EC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59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link w:val="ab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footer"/>
    <w:basedOn w:val="a"/>
    <w:link w:val="af2"/>
    <w:unhideWhenUsed/>
    <w:rsid w:val="00F64B9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3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  <w:style w:type="character" w:customStyle="1" w:styleId="ab">
    <w:name w:val="Без интервала Знак"/>
    <w:link w:val="aa"/>
    <w:uiPriority w:val="99"/>
    <w:locked/>
    <w:rsid w:val="00711CA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basedOn w:val="a0"/>
    <w:rsid w:val="009202AF"/>
  </w:style>
  <w:style w:type="character" w:styleId="af5">
    <w:name w:val="annotation reference"/>
    <w:basedOn w:val="a0"/>
    <w:uiPriority w:val="99"/>
    <w:semiHidden/>
    <w:unhideWhenUsed/>
    <w:rsid w:val="00754D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54D2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54D2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54D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54D2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formattext">
    <w:name w:val="formattext"/>
    <w:basedOn w:val="a"/>
    <w:rsid w:val="004E189C"/>
    <w:pPr>
      <w:spacing w:before="100" w:beforeAutospacing="1" w:after="100" w:afterAutospacing="1"/>
    </w:pPr>
    <w:rPr>
      <w:lang w:val="ru-RU" w:eastAsia="ru-RU"/>
    </w:rPr>
  </w:style>
  <w:style w:type="paragraph" w:styleId="afa">
    <w:name w:val="Revision"/>
    <w:hidden/>
    <w:uiPriority w:val="99"/>
    <w:semiHidden/>
    <w:rsid w:val="00CC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87582-DA70-4AC6-8195-39C07089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7463</Words>
  <Characters>42541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Васильевна</cp:lastModifiedBy>
  <cp:revision>20</cp:revision>
  <cp:lastPrinted>2025-11-13T01:26:00Z</cp:lastPrinted>
  <dcterms:created xsi:type="dcterms:W3CDTF">2025-11-06T07:22:00Z</dcterms:created>
  <dcterms:modified xsi:type="dcterms:W3CDTF">2025-11-14T08:30:00Z</dcterms:modified>
</cp:coreProperties>
</file>